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B4FBD" w14:textId="77777777" w:rsidR="00055D3B" w:rsidRPr="00455E7E" w:rsidRDefault="00055D3B" w:rsidP="00055D3B">
      <w:pPr>
        <w:spacing w:after="0" w:line="276" w:lineRule="auto"/>
        <w:ind w:left="187" w:right="187"/>
        <w:jc w:val="center"/>
        <w:rPr>
          <w:rFonts w:asciiTheme="majorBidi" w:hAnsiTheme="majorBidi" w:cstheme="majorBidi"/>
          <w:b/>
          <w:w w:val="105"/>
          <w:lang w:val="en-GB"/>
        </w:rPr>
      </w:pPr>
    </w:p>
    <w:p w14:paraId="62C30D27" w14:textId="22D3E2A1" w:rsidR="002E241B" w:rsidRDefault="002E241B" w:rsidP="003D4E4A">
      <w:pPr>
        <w:spacing w:before="88" w:line="276" w:lineRule="auto"/>
        <w:ind w:left="191" w:right="191"/>
        <w:jc w:val="center"/>
        <w:rPr>
          <w:ins w:id="0" w:author="SECRETARIAT (FG)" w:date="2026-02-14T08:16:00Z" w16du:dateUtc="2026-02-14T04:16:00Z"/>
          <w:rFonts w:cs="Times New Roman"/>
          <w:b/>
          <w:sz w:val="26"/>
          <w:szCs w:val="26"/>
          <w:lang w:val="en-GB"/>
        </w:rPr>
      </w:pPr>
      <w:ins w:id="1" w:author="SECRETARIAT (FG)" w:date="2026-02-14T08:17:00Z" w16du:dateUtc="2026-02-14T04:17:00Z">
        <w:r w:rsidRPr="005518CA">
          <w:rPr>
            <w:b/>
            <w:bCs/>
            <w:sz w:val="32"/>
            <w:szCs w:val="32"/>
            <w:lang w:val="en-GB"/>
          </w:rPr>
          <w:t>ENDORSED BY WPICMM09</w:t>
        </w:r>
      </w:ins>
    </w:p>
    <w:p w14:paraId="1DDBDC9A" w14:textId="77777777" w:rsidR="002E241B" w:rsidRDefault="002E241B" w:rsidP="003D4E4A">
      <w:pPr>
        <w:spacing w:before="88" w:line="276" w:lineRule="auto"/>
        <w:ind w:left="191" w:right="191"/>
        <w:jc w:val="center"/>
        <w:rPr>
          <w:ins w:id="2" w:author="SECRETARIAT (FG)" w:date="2026-02-14T08:16:00Z" w16du:dateUtc="2026-02-14T04:16:00Z"/>
          <w:rFonts w:cs="Times New Roman"/>
          <w:b/>
          <w:sz w:val="26"/>
          <w:szCs w:val="26"/>
          <w:lang w:val="en-GB"/>
        </w:rPr>
      </w:pPr>
    </w:p>
    <w:p w14:paraId="49571B10" w14:textId="11AC6643" w:rsidR="0043043F" w:rsidRPr="009D6862" w:rsidRDefault="0043043F" w:rsidP="003D4E4A">
      <w:pPr>
        <w:spacing w:before="88" w:line="276" w:lineRule="auto"/>
        <w:ind w:left="191" w:right="191"/>
        <w:jc w:val="center"/>
        <w:rPr>
          <w:rFonts w:cs="Times New Roman"/>
          <w:b/>
          <w:sz w:val="26"/>
          <w:szCs w:val="26"/>
          <w:lang w:val="en-GB"/>
        </w:rPr>
      </w:pPr>
      <w:r w:rsidRPr="009D6862">
        <w:rPr>
          <w:rFonts w:cs="Times New Roman"/>
          <w:b/>
          <w:sz w:val="26"/>
          <w:szCs w:val="26"/>
          <w:lang w:val="en-GB"/>
        </w:rPr>
        <w:t xml:space="preserve">RESOLUTION </w:t>
      </w:r>
      <w:del w:id="3" w:author="SECRETARIAT (FG)" w:date="2026-02-13T07:03:00Z" w16du:dateUtc="2026-02-13T03:03:00Z">
        <w:r w:rsidR="00346F63" w:rsidRPr="009D6862" w:rsidDel="00B94F4E">
          <w:rPr>
            <w:rFonts w:cs="Times New Roman"/>
            <w:b/>
            <w:sz w:val="26"/>
            <w:szCs w:val="26"/>
            <w:lang w:val="en-GB"/>
          </w:rPr>
          <w:delText>25</w:delText>
        </w:r>
      </w:del>
      <w:r w:rsidRPr="009D6862">
        <w:rPr>
          <w:rFonts w:cs="Times New Roman"/>
          <w:b/>
          <w:sz w:val="26"/>
          <w:szCs w:val="26"/>
          <w:lang w:val="en-GB"/>
        </w:rPr>
        <w:t>/</w:t>
      </w:r>
      <w:r w:rsidR="00220672" w:rsidRPr="009D6862">
        <w:rPr>
          <w:rFonts w:cs="Times New Roman"/>
          <w:b/>
          <w:sz w:val="26"/>
          <w:szCs w:val="26"/>
          <w:lang w:val="en-GB"/>
        </w:rPr>
        <w:t>08</w:t>
      </w:r>
    </w:p>
    <w:p w14:paraId="3A0FA8DA" w14:textId="568E1A19" w:rsidR="0043043F" w:rsidRPr="009D6862" w:rsidRDefault="0043043F" w:rsidP="003D4E4A">
      <w:pPr>
        <w:spacing w:line="276" w:lineRule="auto"/>
        <w:ind w:left="191" w:right="192"/>
        <w:jc w:val="center"/>
        <w:rPr>
          <w:rFonts w:cs="Times New Roman"/>
          <w:b/>
          <w:sz w:val="26"/>
          <w:szCs w:val="26"/>
          <w:lang w:val="en-GB"/>
        </w:rPr>
      </w:pPr>
      <w:bookmarkStart w:id="4" w:name="_Hlk221884842"/>
      <w:r w:rsidRPr="009D6862">
        <w:rPr>
          <w:rFonts w:cs="Times New Roman"/>
          <w:b/>
          <w:w w:val="105"/>
          <w:sz w:val="26"/>
          <w:szCs w:val="26"/>
          <w:lang w:val="en-GB"/>
        </w:rPr>
        <w:t>ON THE CONSERVATION OF SHARKS CAUGHT IN ASSOCIATION WITH FISHERIES MANAGED</w:t>
      </w:r>
      <w:r w:rsidR="0069786F" w:rsidRPr="009D6862">
        <w:rPr>
          <w:rFonts w:cs="Times New Roman"/>
          <w:b/>
          <w:w w:val="105"/>
          <w:sz w:val="26"/>
          <w:szCs w:val="26"/>
          <w:lang w:val="en-GB"/>
        </w:rPr>
        <w:t xml:space="preserve"> </w:t>
      </w:r>
      <w:r w:rsidRPr="009D6862">
        <w:rPr>
          <w:rFonts w:cs="Times New Roman"/>
          <w:b/>
          <w:w w:val="105"/>
          <w:sz w:val="26"/>
          <w:szCs w:val="26"/>
          <w:lang w:val="en-GB"/>
        </w:rPr>
        <w:t>B</w:t>
      </w:r>
      <w:r w:rsidR="0069786F" w:rsidRPr="009D6862">
        <w:rPr>
          <w:rFonts w:cs="Times New Roman"/>
          <w:b/>
          <w:w w:val="105"/>
          <w:sz w:val="26"/>
          <w:szCs w:val="26"/>
          <w:lang w:val="en-GB"/>
        </w:rPr>
        <w:t xml:space="preserve">Y </w:t>
      </w:r>
      <w:r w:rsidRPr="009D6862">
        <w:rPr>
          <w:rFonts w:cs="Times New Roman"/>
          <w:b/>
          <w:w w:val="105"/>
          <w:sz w:val="26"/>
          <w:szCs w:val="26"/>
          <w:lang w:val="en-GB"/>
        </w:rPr>
        <w:t>IOTC</w:t>
      </w:r>
      <w:bookmarkEnd w:id="4"/>
    </w:p>
    <w:p w14:paraId="39B6C34C" w14:textId="77777777" w:rsidR="0043043F" w:rsidRPr="00C1681E" w:rsidRDefault="0043043F" w:rsidP="00A1600B">
      <w:pPr>
        <w:pStyle w:val="BodyText"/>
        <w:spacing w:before="1" w:line="276" w:lineRule="auto"/>
        <w:jc w:val="both"/>
        <w:rPr>
          <w:b/>
          <w:lang w:val="en-GB"/>
        </w:rPr>
      </w:pPr>
    </w:p>
    <w:p w14:paraId="336EFF65" w14:textId="29F04AEE" w:rsidR="0043043F" w:rsidRPr="00C1681E" w:rsidRDefault="0043043F" w:rsidP="00A1600B">
      <w:pPr>
        <w:pStyle w:val="BodyText"/>
        <w:spacing w:before="1" w:line="276" w:lineRule="auto"/>
        <w:ind w:left="109"/>
        <w:jc w:val="both"/>
        <w:rPr>
          <w:lang w:val="en-GB"/>
        </w:rPr>
      </w:pPr>
      <w:r w:rsidRPr="00220672">
        <w:rPr>
          <w:b/>
          <w:i/>
          <w:iCs/>
          <w:w w:val="105"/>
          <w:lang w:val="en-GB"/>
        </w:rPr>
        <w:t>Keywords</w:t>
      </w:r>
      <w:r w:rsidRPr="00C1681E">
        <w:rPr>
          <w:w w:val="105"/>
          <w:lang w:val="en-GB"/>
        </w:rPr>
        <w:t>: sharks,</w:t>
      </w:r>
      <w:r w:rsidR="00710DE7" w:rsidRPr="00C1681E">
        <w:rPr>
          <w:w w:val="105"/>
          <w:lang w:val="en-GB"/>
        </w:rPr>
        <w:t xml:space="preserve"> </w:t>
      </w:r>
      <w:r w:rsidR="00241C0F" w:rsidRPr="00C1681E">
        <w:rPr>
          <w:w w:val="105"/>
          <w:lang w:val="en-GB"/>
        </w:rPr>
        <w:t xml:space="preserve">retention ban, </w:t>
      </w:r>
      <w:r w:rsidR="00710DE7" w:rsidRPr="00C1681E">
        <w:rPr>
          <w:w w:val="105"/>
          <w:lang w:val="en-GB"/>
        </w:rPr>
        <w:t>full utilisation,</w:t>
      </w:r>
      <w:r w:rsidRPr="00C1681E">
        <w:rPr>
          <w:w w:val="105"/>
          <w:lang w:val="en-GB"/>
        </w:rPr>
        <w:t xml:space="preserve"> </w:t>
      </w:r>
      <w:r w:rsidR="009C6035" w:rsidRPr="00C1681E">
        <w:rPr>
          <w:w w:val="105"/>
          <w:lang w:val="en-GB"/>
        </w:rPr>
        <w:t>naturally attached</w:t>
      </w:r>
      <w:r w:rsidRPr="00C1681E">
        <w:rPr>
          <w:w w:val="105"/>
          <w:lang w:val="en-GB"/>
        </w:rPr>
        <w:t xml:space="preserve"> fins</w:t>
      </w:r>
      <w:r w:rsidR="00241C0F" w:rsidRPr="00C1681E">
        <w:rPr>
          <w:w w:val="105"/>
          <w:lang w:val="en-GB"/>
        </w:rPr>
        <w:t>, thresher sharks, oceanic whitetip sharks, whale sharks</w:t>
      </w:r>
      <w:r w:rsidR="00154963" w:rsidRPr="00C1681E">
        <w:rPr>
          <w:w w:val="105"/>
          <w:lang w:val="en-GB"/>
        </w:rPr>
        <w:t>,</w:t>
      </w:r>
      <w:r w:rsidR="00241C0F" w:rsidRPr="00C1681E">
        <w:rPr>
          <w:w w:val="105"/>
          <w:lang w:val="en-GB"/>
        </w:rPr>
        <w:t xml:space="preserve"> </w:t>
      </w:r>
      <w:r w:rsidR="00154963" w:rsidRPr="00C1681E">
        <w:rPr>
          <w:w w:val="105"/>
          <w:lang w:val="en-GB"/>
        </w:rPr>
        <w:t>blue sharks,</w:t>
      </w:r>
      <w:r w:rsidR="00241C0F" w:rsidRPr="00C1681E">
        <w:rPr>
          <w:w w:val="105"/>
          <w:lang w:val="en-GB"/>
        </w:rPr>
        <w:t xml:space="preserve"> bycatch mitigation</w:t>
      </w:r>
    </w:p>
    <w:p w14:paraId="444895CA" w14:textId="77777777" w:rsidR="0043043F" w:rsidRPr="00C1681E" w:rsidRDefault="0043043F" w:rsidP="00A1600B">
      <w:pPr>
        <w:pStyle w:val="BodyText"/>
        <w:spacing w:before="9" w:line="276" w:lineRule="auto"/>
        <w:jc w:val="both"/>
        <w:rPr>
          <w:lang w:val="en-GB"/>
        </w:rPr>
      </w:pPr>
    </w:p>
    <w:p w14:paraId="2FA746E4" w14:textId="77777777" w:rsidR="0043043F" w:rsidRPr="00C1681E" w:rsidRDefault="0043043F" w:rsidP="00220672">
      <w:pPr>
        <w:spacing w:after="240" w:line="240" w:lineRule="auto"/>
        <w:ind w:left="109"/>
        <w:jc w:val="both"/>
        <w:rPr>
          <w:rFonts w:cs="Times New Roman"/>
          <w:b/>
          <w:lang w:val="en-GB"/>
        </w:rPr>
      </w:pPr>
      <w:r w:rsidRPr="00C1681E">
        <w:rPr>
          <w:rFonts w:cs="Times New Roman"/>
          <w:b/>
          <w:w w:val="105"/>
          <w:lang w:val="en-GB"/>
        </w:rPr>
        <w:t>The Indian Ocean Tuna Commission (IOTC),</w:t>
      </w:r>
    </w:p>
    <w:p w14:paraId="1891DEE6" w14:textId="77D226C6" w:rsidR="0043043F" w:rsidRPr="00C1681E" w:rsidRDefault="0043043F" w:rsidP="00220672">
      <w:pPr>
        <w:pStyle w:val="BodyText"/>
        <w:spacing w:after="240"/>
        <w:ind w:left="109" w:right="110"/>
        <w:jc w:val="both"/>
        <w:rPr>
          <w:lang w:val="en-GB"/>
        </w:rPr>
      </w:pPr>
      <w:r w:rsidRPr="00C1681E">
        <w:rPr>
          <w:w w:val="105"/>
          <w:lang w:val="en-GB"/>
        </w:rPr>
        <w:t>RECOGNISING</w:t>
      </w:r>
      <w:r w:rsidRPr="00C1681E">
        <w:rPr>
          <w:spacing w:val="-10"/>
          <w:w w:val="105"/>
          <w:lang w:val="en-GB"/>
        </w:rPr>
        <w:t xml:space="preserve"> </w:t>
      </w:r>
      <w:r w:rsidRPr="00C1681E">
        <w:rPr>
          <w:w w:val="105"/>
          <w:u w:val="single" w:color="0000FF"/>
          <w:lang w:val="en-GB"/>
        </w:rPr>
        <w:t>Resolution</w:t>
      </w:r>
      <w:r w:rsidRPr="00C1681E">
        <w:rPr>
          <w:spacing w:val="-10"/>
          <w:w w:val="105"/>
          <w:u w:val="single" w:color="0000FF"/>
          <w:lang w:val="en-GB"/>
        </w:rPr>
        <w:t xml:space="preserve"> </w:t>
      </w:r>
      <w:r w:rsidRPr="00C1681E">
        <w:rPr>
          <w:w w:val="105"/>
          <w:u w:val="single" w:color="0000FF"/>
          <w:lang w:val="en-GB"/>
        </w:rPr>
        <w:t>12/01</w:t>
      </w:r>
      <w:r w:rsidRPr="00C1681E">
        <w:rPr>
          <w:spacing w:val="-10"/>
          <w:w w:val="105"/>
          <w:lang w:val="en-GB"/>
        </w:rPr>
        <w:t xml:space="preserve"> </w:t>
      </w:r>
      <w:r w:rsidRPr="00C1681E">
        <w:rPr>
          <w:i/>
          <w:w w:val="105"/>
          <w:lang w:val="en-GB"/>
        </w:rPr>
        <w:t>On</w:t>
      </w:r>
      <w:r w:rsidRPr="00C1681E">
        <w:rPr>
          <w:i/>
          <w:spacing w:val="-10"/>
          <w:w w:val="105"/>
          <w:lang w:val="en-GB"/>
        </w:rPr>
        <w:t xml:space="preserve"> </w:t>
      </w:r>
      <w:r w:rsidRPr="00C1681E">
        <w:rPr>
          <w:i/>
          <w:w w:val="105"/>
          <w:lang w:val="en-GB"/>
        </w:rPr>
        <w:t>the</w:t>
      </w:r>
      <w:r w:rsidRPr="00C1681E">
        <w:rPr>
          <w:i/>
          <w:spacing w:val="-11"/>
          <w:w w:val="105"/>
          <w:lang w:val="en-GB"/>
        </w:rPr>
        <w:t xml:space="preserve"> </w:t>
      </w:r>
      <w:r w:rsidRPr="00C1681E">
        <w:rPr>
          <w:i/>
          <w:w w:val="105"/>
          <w:lang w:val="en-GB"/>
        </w:rPr>
        <w:t>implementation</w:t>
      </w:r>
      <w:r w:rsidRPr="00C1681E">
        <w:rPr>
          <w:i/>
          <w:spacing w:val="-10"/>
          <w:w w:val="105"/>
          <w:lang w:val="en-GB"/>
        </w:rPr>
        <w:t xml:space="preserve"> </w:t>
      </w:r>
      <w:r w:rsidRPr="00C1681E">
        <w:rPr>
          <w:i/>
          <w:w w:val="105"/>
          <w:lang w:val="en-GB"/>
        </w:rPr>
        <w:t>of</w:t>
      </w:r>
      <w:r w:rsidRPr="00C1681E">
        <w:rPr>
          <w:i/>
          <w:spacing w:val="-11"/>
          <w:w w:val="105"/>
          <w:lang w:val="en-GB"/>
        </w:rPr>
        <w:t xml:space="preserve"> </w:t>
      </w:r>
      <w:r w:rsidRPr="00C1681E">
        <w:rPr>
          <w:i/>
          <w:w w:val="105"/>
          <w:lang w:val="en-GB"/>
        </w:rPr>
        <w:t>the</w:t>
      </w:r>
      <w:r w:rsidRPr="00C1681E">
        <w:rPr>
          <w:i/>
          <w:spacing w:val="-10"/>
          <w:w w:val="105"/>
          <w:lang w:val="en-GB"/>
        </w:rPr>
        <w:t xml:space="preserve"> </w:t>
      </w:r>
      <w:r w:rsidRPr="00C1681E">
        <w:rPr>
          <w:i/>
          <w:w w:val="105"/>
          <w:lang w:val="en-GB"/>
        </w:rPr>
        <w:t>precautionary</w:t>
      </w:r>
      <w:r w:rsidRPr="00C1681E">
        <w:rPr>
          <w:i/>
          <w:spacing w:val="-10"/>
          <w:w w:val="105"/>
          <w:lang w:val="en-GB"/>
        </w:rPr>
        <w:t xml:space="preserve"> </w:t>
      </w:r>
      <w:r w:rsidRPr="00C1681E">
        <w:rPr>
          <w:i/>
          <w:w w:val="105"/>
          <w:lang w:val="en-GB"/>
        </w:rPr>
        <w:t>approach</w:t>
      </w:r>
      <w:r w:rsidRPr="00C1681E">
        <w:rPr>
          <w:i/>
          <w:spacing w:val="-11"/>
          <w:w w:val="105"/>
          <w:lang w:val="en-GB"/>
        </w:rPr>
        <w:t xml:space="preserve"> </w:t>
      </w:r>
      <w:r w:rsidRPr="00C1681E">
        <w:rPr>
          <w:w w:val="105"/>
          <w:lang w:val="en-GB"/>
        </w:rPr>
        <w:t>calls</w:t>
      </w:r>
      <w:r w:rsidRPr="00C1681E">
        <w:rPr>
          <w:spacing w:val="-10"/>
          <w:w w:val="105"/>
          <w:lang w:val="en-GB"/>
        </w:rPr>
        <w:t xml:space="preserve"> </w:t>
      </w:r>
      <w:r w:rsidRPr="00C1681E">
        <w:rPr>
          <w:w w:val="105"/>
          <w:lang w:val="en-GB"/>
        </w:rPr>
        <w:t>on</w:t>
      </w:r>
      <w:r w:rsidRPr="00C1681E">
        <w:rPr>
          <w:spacing w:val="-10"/>
          <w:w w:val="105"/>
          <w:lang w:val="en-GB"/>
        </w:rPr>
        <w:t xml:space="preserve"> </w:t>
      </w:r>
      <w:r w:rsidRPr="00C1681E">
        <w:rPr>
          <w:w w:val="105"/>
          <w:lang w:val="en-GB"/>
        </w:rPr>
        <w:t>IOTC</w:t>
      </w:r>
      <w:r w:rsidRPr="00C1681E">
        <w:rPr>
          <w:spacing w:val="-9"/>
          <w:w w:val="105"/>
          <w:lang w:val="en-GB"/>
        </w:rPr>
        <w:t xml:space="preserve"> </w:t>
      </w:r>
      <w:r w:rsidRPr="00C1681E">
        <w:rPr>
          <w:w w:val="105"/>
          <w:lang w:val="en-GB"/>
        </w:rPr>
        <w:t xml:space="preserve">Contracting Parties and Cooperating Non-Contracting Parties (CPCs) to apply the precautionary approach in accordance with Article </w:t>
      </w:r>
      <w:r w:rsidR="005B2010" w:rsidRPr="00C1681E">
        <w:rPr>
          <w:w w:val="105"/>
          <w:lang w:val="en-GB"/>
        </w:rPr>
        <w:t xml:space="preserve">5 </w:t>
      </w:r>
      <w:r w:rsidRPr="00C1681E">
        <w:rPr>
          <w:w w:val="105"/>
          <w:lang w:val="en-GB"/>
        </w:rPr>
        <w:t>of the United Nations Fish Stocks</w:t>
      </w:r>
      <w:r w:rsidRPr="00C1681E">
        <w:rPr>
          <w:spacing w:val="7"/>
          <w:w w:val="105"/>
          <w:lang w:val="en-GB"/>
        </w:rPr>
        <w:t xml:space="preserve"> </w:t>
      </w:r>
      <w:proofErr w:type="gramStart"/>
      <w:r w:rsidRPr="00C1681E">
        <w:rPr>
          <w:w w:val="105"/>
          <w:lang w:val="en-GB"/>
        </w:rPr>
        <w:t>Agreement;</w:t>
      </w:r>
      <w:proofErr w:type="gramEnd"/>
    </w:p>
    <w:p w14:paraId="2F20E6C3" w14:textId="77777777" w:rsidR="0043043F" w:rsidRPr="00C1681E" w:rsidRDefault="0043043F" w:rsidP="00220672">
      <w:pPr>
        <w:pStyle w:val="BodyText"/>
        <w:spacing w:after="240"/>
        <w:ind w:left="109" w:right="112"/>
        <w:jc w:val="both"/>
        <w:rPr>
          <w:lang w:val="en-GB"/>
        </w:rPr>
      </w:pPr>
      <w:r w:rsidRPr="00C1681E">
        <w:rPr>
          <w:w w:val="105"/>
          <w:lang w:val="en-GB"/>
        </w:rPr>
        <w:t xml:space="preserve">CONCERNED by the continued failure of IOTC CPCs to submit complete, accurate and timely catch records for sharks in accordance with existing IOTC </w:t>
      </w:r>
      <w:proofErr w:type="gramStart"/>
      <w:r w:rsidRPr="00C1681E">
        <w:rPr>
          <w:w w:val="105"/>
          <w:lang w:val="en-GB"/>
        </w:rPr>
        <w:t>Resolutions;</w:t>
      </w:r>
      <w:proofErr w:type="gramEnd"/>
    </w:p>
    <w:p w14:paraId="1C418C13" w14:textId="48480023" w:rsidR="0043043F" w:rsidRPr="00C1681E" w:rsidRDefault="0097259A" w:rsidP="00220672">
      <w:pPr>
        <w:pStyle w:val="BodyText"/>
        <w:spacing w:after="240"/>
        <w:ind w:left="109" w:right="109"/>
        <w:jc w:val="both"/>
        <w:rPr>
          <w:w w:val="105"/>
          <w:lang w:val="en-GB"/>
        </w:rPr>
      </w:pPr>
      <w:r w:rsidRPr="00C1681E">
        <w:rPr>
          <w:w w:val="105"/>
          <w:lang w:val="en-GB"/>
        </w:rPr>
        <w:t xml:space="preserve">ACKNOWLEDGING </w:t>
      </w:r>
      <w:r w:rsidR="0043043F" w:rsidRPr="00C1681E">
        <w:rPr>
          <w:w w:val="105"/>
          <w:lang w:val="en-GB"/>
        </w:rPr>
        <w:t xml:space="preserve">the need to improve the collection of </w:t>
      </w:r>
      <w:r w:rsidR="00AE327B" w:rsidRPr="00C1681E">
        <w:rPr>
          <w:w w:val="105"/>
          <w:lang w:val="en-GB"/>
        </w:rPr>
        <w:t>species-specific</w:t>
      </w:r>
      <w:r w:rsidR="0043043F" w:rsidRPr="00C1681E">
        <w:rPr>
          <w:w w:val="105"/>
          <w:lang w:val="en-GB"/>
        </w:rPr>
        <w:t xml:space="preserve"> data on catch, discards and trade as a basis for</w:t>
      </w:r>
      <w:r w:rsidR="0043043F" w:rsidRPr="00C1681E">
        <w:rPr>
          <w:spacing w:val="-15"/>
          <w:w w:val="105"/>
          <w:lang w:val="en-GB"/>
        </w:rPr>
        <w:t xml:space="preserve"> </w:t>
      </w:r>
      <w:r w:rsidR="0043043F" w:rsidRPr="00C1681E">
        <w:rPr>
          <w:w w:val="105"/>
          <w:lang w:val="en-GB"/>
        </w:rPr>
        <w:t>improving</w:t>
      </w:r>
      <w:r w:rsidR="0043043F" w:rsidRPr="00C1681E">
        <w:rPr>
          <w:spacing w:val="-14"/>
          <w:w w:val="105"/>
          <w:lang w:val="en-GB"/>
        </w:rPr>
        <w:t xml:space="preserve"> </w:t>
      </w:r>
      <w:r w:rsidR="0043043F" w:rsidRPr="00C1681E">
        <w:rPr>
          <w:w w:val="105"/>
          <w:lang w:val="en-GB"/>
        </w:rPr>
        <w:t>the</w:t>
      </w:r>
      <w:r w:rsidR="0043043F" w:rsidRPr="00C1681E">
        <w:rPr>
          <w:spacing w:val="-14"/>
          <w:w w:val="105"/>
          <w:lang w:val="en-GB"/>
        </w:rPr>
        <w:t xml:space="preserve"> </w:t>
      </w:r>
      <w:r w:rsidR="0043043F" w:rsidRPr="00C1681E">
        <w:rPr>
          <w:w w:val="105"/>
          <w:lang w:val="en-GB"/>
        </w:rPr>
        <w:t>conservation</w:t>
      </w:r>
      <w:r w:rsidR="0043043F" w:rsidRPr="00C1681E">
        <w:rPr>
          <w:spacing w:val="-13"/>
          <w:w w:val="105"/>
          <w:lang w:val="en-GB"/>
        </w:rPr>
        <w:t xml:space="preserve"> </w:t>
      </w:r>
      <w:r w:rsidR="0043043F" w:rsidRPr="00C1681E">
        <w:rPr>
          <w:w w:val="105"/>
          <w:lang w:val="en-GB"/>
        </w:rPr>
        <w:t>and</w:t>
      </w:r>
      <w:r w:rsidR="0043043F" w:rsidRPr="00C1681E">
        <w:rPr>
          <w:spacing w:val="-14"/>
          <w:w w:val="105"/>
          <w:lang w:val="en-GB"/>
        </w:rPr>
        <w:t xml:space="preserve"> </w:t>
      </w:r>
      <w:r w:rsidR="0043043F" w:rsidRPr="00C1681E">
        <w:rPr>
          <w:w w:val="105"/>
          <w:lang w:val="en-GB"/>
        </w:rPr>
        <w:t>management</w:t>
      </w:r>
      <w:r w:rsidR="0043043F" w:rsidRPr="00C1681E">
        <w:rPr>
          <w:spacing w:val="-15"/>
          <w:w w:val="105"/>
          <w:lang w:val="en-GB"/>
        </w:rPr>
        <w:t xml:space="preserve"> </w:t>
      </w:r>
      <w:r w:rsidR="0043043F" w:rsidRPr="00C1681E">
        <w:rPr>
          <w:w w:val="105"/>
          <w:lang w:val="en-GB"/>
        </w:rPr>
        <w:t>of</w:t>
      </w:r>
      <w:r w:rsidR="0043043F" w:rsidRPr="00C1681E">
        <w:rPr>
          <w:spacing w:val="-14"/>
          <w:w w:val="105"/>
          <w:lang w:val="en-GB"/>
        </w:rPr>
        <w:t xml:space="preserve"> </w:t>
      </w:r>
      <w:r w:rsidR="0043043F" w:rsidRPr="00C1681E">
        <w:rPr>
          <w:w w:val="105"/>
          <w:lang w:val="en-GB"/>
        </w:rPr>
        <w:t>shark</w:t>
      </w:r>
      <w:r w:rsidR="0043043F" w:rsidRPr="00C1681E">
        <w:rPr>
          <w:spacing w:val="-14"/>
          <w:w w:val="105"/>
          <w:lang w:val="en-GB"/>
        </w:rPr>
        <w:t xml:space="preserve"> </w:t>
      </w:r>
      <w:r w:rsidR="0043043F" w:rsidRPr="00C1681E">
        <w:rPr>
          <w:w w:val="105"/>
          <w:lang w:val="en-GB"/>
        </w:rPr>
        <w:t>stocks</w:t>
      </w:r>
      <w:r w:rsidR="0043043F" w:rsidRPr="00C1681E">
        <w:rPr>
          <w:spacing w:val="-14"/>
          <w:w w:val="105"/>
          <w:lang w:val="en-GB"/>
        </w:rPr>
        <w:t xml:space="preserve"> </w:t>
      </w:r>
      <w:r w:rsidR="0043043F" w:rsidRPr="00C1681E">
        <w:rPr>
          <w:w w:val="105"/>
          <w:lang w:val="en-GB"/>
        </w:rPr>
        <w:t>and</w:t>
      </w:r>
      <w:r w:rsidR="0043043F" w:rsidRPr="00C1681E">
        <w:rPr>
          <w:spacing w:val="-13"/>
          <w:w w:val="105"/>
          <w:lang w:val="en-GB"/>
        </w:rPr>
        <w:t xml:space="preserve"> </w:t>
      </w:r>
      <w:r w:rsidR="0043043F" w:rsidRPr="00C1681E">
        <w:rPr>
          <w:w w:val="105"/>
          <w:lang w:val="en-GB"/>
        </w:rPr>
        <w:t>aware</w:t>
      </w:r>
      <w:r w:rsidR="0043043F" w:rsidRPr="00C1681E">
        <w:rPr>
          <w:spacing w:val="-14"/>
          <w:w w:val="105"/>
          <w:lang w:val="en-GB"/>
        </w:rPr>
        <w:t xml:space="preserve"> </w:t>
      </w:r>
      <w:r w:rsidR="0043043F" w:rsidRPr="00C1681E">
        <w:rPr>
          <w:w w:val="105"/>
          <w:lang w:val="en-GB"/>
        </w:rPr>
        <w:t>that</w:t>
      </w:r>
      <w:r w:rsidR="0043043F" w:rsidRPr="00C1681E">
        <w:rPr>
          <w:spacing w:val="-15"/>
          <w:w w:val="105"/>
          <w:lang w:val="en-GB"/>
        </w:rPr>
        <w:t xml:space="preserve"> </w:t>
      </w:r>
      <w:r w:rsidR="0043043F" w:rsidRPr="00C1681E">
        <w:rPr>
          <w:w w:val="105"/>
          <w:lang w:val="en-GB"/>
        </w:rPr>
        <w:t>identifying</w:t>
      </w:r>
      <w:r w:rsidR="0043043F" w:rsidRPr="00C1681E">
        <w:rPr>
          <w:spacing w:val="-13"/>
          <w:w w:val="105"/>
          <w:lang w:val="en-GB"/>
        </w:rPr>
        <w:t xml:space="preserve"> </w:t>
      </w:r>
      <w:r w:rsidR="0043043F" w:rsidRPr="00C1681E">
        <w:rPr>
          <w:w w:val="105"/>
          <w:lang w:val="en-GB"/>
        </w:rPr>
        <w:t>sharks</w:t>
      </w:r>
      <w:r w:rsidR="0043043F" w:rsidRPr="00C1681E">
        <w:rPr>
          <w:spacing w:val="-14"/>
          <w:w w:val="105"/>
          <w:lang w:val="en-GB"/>
        </w:rPr>
        <w:t xml:space="preserve"> </w:t>
      </w:r>
      <w:r w:rsidR="0043043F" w:rsidRPr="00C1681E">
        <w:rPr>
          <w:w w:val="105"/>
          <w:lang w:val="en-GB"/>
        </w:rPr>
        <w:t>by</w:t>
      </w:r>
      <w:r w:rsidR="0043043F" w:rsidRPr="00C1681E">
        <w:rPr>
          <w:spacing w:val="-14"/>
          <w:w w:val="105"/>
          <w:lang w:val="en-GB"/>
        </w:rPr>
        <w:t xml:space="preserve"> </w:t>
      </w:r>
      <w:r w:rsidR="0043043F" w:rsidRPr="00C1681E">
        <w:rPr>
          <w:w w:val="105"/>
          <w:lang w:val="en-GB"/>
        </w:rPr>
        <w:t>species</w:t>
      </w:r>
      <w:r w:rsidR="0043043F" w:rsidRPr="00C1681E">
        <w:rPr>
          <w:spacing w:val="-13"/>
          <w:w w:val="105"/>
          <w:lang w:val="en-GB"/>
        </w:rPr>
        <w:t xml:space="preserve"> </w:t>
      </w:r>
      <w:r w:rsidR="0043043F" w:rsidRPr="00C1681E">
        <w:rPr>
          <w:w w:val="105"/>
          <w:lang w:val="en-GB"/>
        </w:rPr>
        <w:t>is</w:t>
      </w:r>
      <w:r w:rsidR="0043043F" w:rsidRPr="00C1681E">
        <w:rPr>
          <w:spacing w:val="-14"/>
          <w:w w:val="105"/>
          <w:lang w:val="en-GB"/>
        </w:rPr>
        <w:t xml:space="preserve"> </w:t>
      </w:r>
      <w:r w:rsidR="0043043F" w:rsidRPr="00C1681E">
        <w:rPr>
          <w:w w:val="105"/>
          <w:lang w:val="en-GB"/>
        </w:rPr>
        <w:t>rarely possible when fins have been removed from the</w:t>
      </w:r>
      <w:r w:rsidR="0043043F" w:rsidRPr="00C1681E">
        <w:rPr>
          <w:spacing w:val="8"/>
          <w:w w:val="105"/>
          <w:lang w:val="en-GB"/>
        </w:rPr>
        <w:t xml:space="preserve"> </w:t>
      </w:r>
      <w:proofErr w:type="gramStart"/>
      <w:r w:rsidR="0043043F" w:rsidRPr="00C1681E">
        <w:rPr>
          <w:w w:val="105"/>
          <w:lang w:val="en-GB"/>
        </w:rPr>
        <w:t>carcass;</w:t>
      </w:r>
      <w:proofErr w:type="gramEnd"/>
    </w:p>
    <w:p w14:paraId="54F7DB63" w14:textId="0F800645" w:rsidR="007A11A3" w:rsidRPr="00C1681E" w:rsidRDefault="007A11A3" w:rsidP="00220672">
      <w:pPr>
        <w:pStyle w:val="BodyText"/>
        <w:spacing w:after="240"/>
        <w:ind w:left="109" w:right="109"/>
        <w:jc w:val="both"/>
        <w:rPr>
          <w:w w:val="105"/>
          <w:lang w:val="en-GB"/>
        </w:rPr>
      </w:pPr>
      <w:r w:rsidRPr="00C1681E">
        <w:rPr>
          <w:w w:val="105"/>
          <w:lang w:val="en-GB"/>
        </w:rPr>
        <w:t xml:space="preserve">RECALLING </w:t>
      </w:r>
      <w:r w:rsidR="003772F0" w:rsidRPr="00C1681E">
        <w:rPr>
          <w:w w:val="105"/>
          <w:lang w:val="en-GB"/>
        </w:rPr>
        <w:t>that</w:t>
      </w:r>
      <w:r w:rsidR="00357468" w:rsidRPr="00C1681E">
        <w:rPr>
          <w:w w:val="105"/>
          <w:lang w:val="en-GB"/>
        </w:rPr>
        <w:t xml:space="preserve"> </w:t>
      </w:r>
      <w:r w:rsidR="003772F0" w:rsidRPr="00C1681E">
        <w:rPr>
          <w:w w:val="105"/>
          <w:lang w:val="en-GB"/>
        </w:rPr>
        <w:t>the IOTC Working Party on Ecosystems and Bycatch agreed in its 2023 report that the precautionary approach would be one way to move forward to mitigate mortality on shark species</w:t>
      </w:r>
      <w:r w:rsidR="00357468" w:rsidRPr="00C1681E">
        <w:rPr>
          <w:w w:val="105"/>
          <w:lang w:val="en-GB"/>
        </w:rPr>
        <w:t xml:space="preserve"> because the stock assessment of shark species is hindered by data </w:t>
      </w:r>
      <w:proofErr w:type="gramStart"/>
      <w:r w:rsidR="00357468" w:rsidRPr="00C1681E">
        <w:rPr>
          <w:w w:val="105"/>
          <w:lang w:val="en-GB"/>
        </w:rPr>
        <w:t>limitations</w:t>
      </w:r>
      <w:r w:rsidR="003772F0" w:rsidRPr="00C1681E">
        <w:rPr>
          <w:w w:val="105"/>
          <w:lang w:val="en-GB"/>
        </w:rPr>
        <w:t>;</w:t>
      </w:r>
      <w:proofErr w:type="gramEnd"/>
    </w:p>
    <w:p w14:paraId="19A78873" w14:textId="67E6E2BB" w:rsidR="0043043F" w:rsidRPr="00C1681E" w:rsidRDefault="0043043F" w:rsidP="00220672">
      <w:pPr>
        <w:pStyle w:val="BodyText"/>
        <w:spacing w:after="240"/>
        <w:ind w:left="109" w:right="107"/>
        <w:jc w:val="both"/>
        <w:rPr>
          <w:lang w:val="en-GB"/>
        </w:rPr>
      </w:pPr>
      <w:r w:rsidRPr="00C1681E">
        <w:rPr>
          <w:w w:val="105"/>
          <w:lang w:val="en-GB"/>
        </w:rPr>
        <w:t>RECALLING that United Nations General Assembly Resolution on Sustainable Fisheries, adopted annually by</w:t>
      </w:r>
      <w:r w:rsidRPr="00C1681E">
        <w:rPr>
          <w:spacing w:val="55"/>
          <w:w w:val="105"/>
          <w:lang w:val="en-GB"/>
        </w:rPr>
        <w:t xml:space="preserve"> </w:t>
      </w:r>
      <w:r w:rsidRPr="00C1681E">
        <w:rPr>
          <w:w w:val="105"/>
          <w:lang w:val="en-GB"/>
        </w:rPr>
        <w:t>consensus, since 2007 (</w:t>
      </w:r>
      <w:r w:rsidR="001438EE" w:rsidRPr="00C1681E">
        <w:rPr>
          <w:w w:val="105"/>
          <w:lang w:val="en-GB"/>
        </w:rPr>
        <w:t>A/RES/</w:t>
      </w:r>
      <w:r w:rsidRPr="00C1681E">
        <w:rPr>
          <w:w w:val="105"/>
          <w:lang w:val="en-GB"/>
        </w:rPr>
        <w:t>62/177, 63/112, 64/72, 65/38, 66/68, 67/79, 68/71, 69/109,</w:t>
      </w:r>
      <w:r w:rsidR="001438EE" w:rsidRPr="00C1681E">
        <w:rPr>
          <w:w w:val="105"/>
          <w:lang w:val="en-GB"/>
        </w:rPr>
        <w:t xml:space="preserve"> </w:t>
      </w:r>
      <w:r w:rsidRPr="00C1681E">
        <w:rPr>
          <w:w w:val="105"/>
          <w:lang w:val="en-GB"/>
        </w:rPr>
        <w:t>70/75</w:t>
      </w:r>
      <w:r w:rsidR="001438EE" w:rsidRPr="00C1681E">
        <w:rPr>
          <w:w w:val="105"/>
          <w:lang w:val="en-GB"/>
        </w:rPr>
        <w:t xml:space="preserve">, </w:t>
      </w:r>
      <w:r w:rsidRPr="00C1681E">
        <w:rPr>
          <w:w w:val="105"/>
          <w:lang w:val="en-GB"/>
        </w:rPr>
        <w:t>71/123</w:t>
      </w:r>
      <w:r w:rsidR="001438EE" w:rsidRPr="00C1681E">
        <w:rPr>
          <w:w w:val="105"/>
          <w:lang w:val="en-GB"/>
        </w:rPr>
        <w:t>, 72/72, 73/125, 74/18, 75/89</w:t>
      </w:r>
      <w:r w:rsidR="00112BA3" w:rsidRPr="00C1681E">
        <w:rPr>
          <w:w w:val="105"/>
          <w:lang w:val="en-GB"/>
        </w:rPr>
        <w:t>,</w:t>
      </w:r>
      <w:r w:rsidR="001438EE" w:rsidRPr="00C1681E">
        <w:rPr>
          <w:w w:val="105"/>
          <w:lang w:val="en-GB"/>
        </w:rPr>
        <w:t xml:space="preserve"> 76/71</w:t>
      </w:r>
      <w:r w:rsidR="00112BA3" w:rsidRPr="00C1681E">
        <w:rPr>
          <w:w w:val="105"/>
          <w:lang w:val="en-GB"/>
        </w:rPr>
        <w:t xml:space="preserve"> and 77/118</w:t>
      </w:r>
      <w:r w:rsidRPr="00C1681E">
        <w:rPr>
          <w:w w:val="105"/>
          <w:lang w:val="en-GB"/>
        </w:rPr>
        <w:t>) calls upon States to take immediate and concerted action to improve the implementation of and compliance with existing regional fisheries management organisation</w:t>
      </w:r>
      <w:r w:rsidR="00DA0DD0" w:rsidRPr="00C1681E">
        <w:rPr>
          <w:w w:val="105"/>
          <w:lang w:val="en-GB"/>
        </w:rPr>
        <w:t xml:space="preserve"> (RFMO)</w:t>
      </w:r>
      <w:r w:rsidRPr="00C1681E">
        <w:rPr>
          <w:w w:val="105"/>
          <w:lang w:val="en-GB"/>
        </w:rPr>
        <w:t xml:space="preserve"> or arrangement</w:t>
      </w:r>
      <w:r w:rsidR="00DA0DD0" w:rsidRPr="00C1681E">
        <w:rPr>
          <w:w w:val="105"/>
          <w:lang w:val="en-GB"/>
        </w:rPr>
        <w:t xml:space="preserve"> (RFMA)</w:t>
      </w:r>
      <w:r w:rsidRPr="00C1681E">
        <w:rPr>
          <w:w w:val="105"/>
          <w:lang w:val="en-GB"/>
        </w:rPr>
        <w:t xml:space="preserve"> measures that regulate shark fisheries and incidental catch of sharks, in particular those measures which prohibit or restrict fisheries conducted solely for the purpose of harvesting</w:t>
      </w:r>
      <w:r w:rsidRPr="00C1681E">
        <w:rPr>
          <w:spacing w:val="-6"/>
          <w:w w:val="105"/>
          <w:lang w:val="en-GB"/>
        </w:rPr>
        <w:t xml:space="preserve"> </w:t>
      </w:r>
      <w:r w:rsidRPr="00C1681E">
        <w:rPr>
          <w:w w:val="105"/>
          <w:lang w:val="en-GB"/>
        </w:rPr>
        <w:t>shark</w:t>
      </w:r>
      <w:r w:rsidRPr="00C1681E">
        <w:rPr>
          <w:spacing w:val="-5"/>
          <w:w w:val="105"/>
          <w:lang w:val="en-GB"/>
        </w:rPr>
        <w:t xml:space="preserve"> </w:t>
      </w:r>
      <w:r w:rsidRPr="00C1681E">
        <w:rPr>
          <w:w w:val="105"/>
          <w:lang w:val="en-GB"/>
        </w:rPr>
        <w:t>fins,</w:t>
      </w:r>
      <w:r w:rsidRPr="00C1681E">
        <w:rPr>
          <w:spacing w:val="-6"/>
          <w:w w:val="105"/>
          <w:lang w:val="en-GB"/>
        </w:rPr>
        <w:t xml:space="preserve"> </w:t>
      </w:r>
      <w:r w:rsidRPr="00C1681E">
        <w:rPr>
          <w:w w:val="105"/>
          <w:lang w:val="en-GB"/>
        </w:rPr>
        <w:t>and,</w:t>
      </w:r>
      <w:r w:rsidRPr="00C1681E">
        <w:rPr>
          <w:spacing w:val="-6"/>
          <w:w w:val="105"/>
          <w:lang w:val="en-GB"/>
        </w:rPr>
        <w:t xml:space="preserve"> </w:t>
      </w:r>
      <w:r w:rsidRPr="00C1681E">
        <w:rPr>
          <w:w w:val="105"/>
          <w:lang w:val="en-GB"/>
        </w:rPr>
        <w:t>where</w:t>
      </w:r>
      <w:r w:rsidRPr="00C1681E">
        <w:rPr>
          <w:spacing w:val="-6"/>
          <w:w w:val="105"/>
          <w:lang w:val="en-GB"/>
        </w:rPr>
        <w:t xml:space="preserve"> </w:t>
      </w:r>
      <w:r w:rsidRPr="00C1681E">
        <w:rPr>
          <w:w w:val="105"/>
          <w:lang w:val="en-GB"/>
        </w:rPr>
        <w:t>necessary,</w:t>
      </w:r>
      <w:r w:rsidRPr="00C1681E">
        <w:rPr>
          <w:spacing w:val="-6"/>
          <w:w w:val="105"/>
          <w:lang w:val="en-GB"/>
        </w:rPr>
        <w:t xml:space="preserve"> </w:t>
      </w:r>
      <w:r w:rsidRPr="00C1681E">
        <w:rPr>
          <w:w w:val="105"/>
          <w:lang w:val="en-GB"/>
        </w:rPr>
        <w:t>to</w:t>
      </w:r>
      <w:r w:rsidRPr="00C1681E">
        <w:rPr>
          <w:spacing w:val="-5"/>
          <w:w w:val="105"/>
          <w:lang w:val="en-GB"/>
        </w:rPr>
        <w:t xml:space="preserve"> </w:t>
      </w:r>
      <w:r w:rsidRPr="00C1681E">
        <w:rPr>
          <w:w w:val="105"/>
          <w:lang w:val="en-GB"/>
        </w:rPr>
        <w:t>consider</w:t>
      </w:r>
      <w:r w:rsidRPr="00C1681E">
        <w:rPr>
          <w:spacing w:val="-6"/>
          <w:w w:val="105"/>
          <w:lang w:val="en-GB"/>
        </w:rPr>
        <w:t xml:space="preserve"> </w:t>
      </w:r>
      <w:r w:rsidRPr="00C1681E">
        <w:rPr>
          <w:w w:val="105"/>
          <w:lang w:val="en-GB"/>
        </w:rPr>
        <w:t>taking</w:t>
      </w:r>
      <w:r w:rsidRPr="00C1681E">
        <w:rPr>
          <w:spacing w:val="-6"/>
          <w:w w:val="105"/>
          <w:lang w:val="en-GB"/>
        </w:rPr>
        <w:t xml:space="preserve"> </w:t>
      </w:r>
      <w:r w:rsidRPr="00C1681E">
        <w:rPr>
          <w:w w:val="105"/>
          <w:lang w:val="en-GB"/>
        </w:rPr>
        <w:t>other</w:t>
      </w:r>
      <w:r w:rsidRPr="00C1681E">
        <w:rPr>
          <w:spacing w:val="-6"/>
          <w:w w:val="105"/>
          <w:lang w:val="en-GB"/>
        </w:rPr>
        <w:t xml:space="preserve"> </w:t>
      </w:r>
      <w:r w:rsidRPr="00C1681E">
        <w:rPr>
          <w:w w:val="105"/>
          <w:lang w:val="en-GB"/>
        </w:rPr>
        <w:t>measures,</w:t>
      </w:r>
      <w:r w:rsidRPr="00C1681E">
        <w:rPr>
          <w:spacing w:val="-6"/>
          <w:w w:val="105"/>
          <w:lang w:val="en-GB"/>
        </w:rPr>
        <w:t xml:space="preserve"> </w:t>
      </w:r>
      <w:r w:rsidRPr="00C1681E">
        <w:rPr>
          <w:w w:val="105"/>
          <w:lang w:val="en-GB"/>
        </w:rPr>
        <w:t>as</w:t>
      </w:r>
      <w:r w:rsidRPr="00C1681E">
        <w:rPr>
          <w:spacing w:val="-6"/>
          <w:w w:val="105"/>
          <w:lang w:val="en-GB"/>
        </w:rPr>
        <w:t xml:space="preserve"> </w:t>
      </w:r>
      <w:r w:rsidRPr="00C1681E">
        <w:rPr>
          <w:w w:val="105"/>
          <w:lang w:val="en-GB"/>
        </w:rPr>
        <w:t>appropriate,</w:t>
      </w:r>
      <w:r w:rsidRPr="00C1681E">
        <w:rPr>
          <w:spacing w:val="-6"/>
          <w:w w:val="105"/>
          <w:lang w:val="en-GB"/>
        </w:rPr>
        <w:t xml:space="preserve"> </w:t>
      </w:r>
      <w:r w:rsidRPr="00C1681E">
        <w:rPr>
          <w:w w:val="105"/>
          <w:lang w:val="en-GB"/>
        </w:rPr>
        <w:t>such</w:t>
      </w:r>
      <w:r w:rsidRPr="00C1681E">
        <w:rPr>
          <w:spacing w:val="-6"/>
          <w:w w:val="105"/>
          <w:lang w:val="en-GB"/>
        </w:rPr>
        <w:t xml:space="preserve"> </w:t>
      </w:r>
      <w:r w:rsidRPr="00C1681E">
        <w:rPr>
          <w:w w:val="105"/>
          <w:lang w:val="en-GB"/>
        </w:rPr>
        <w:t>as</w:t>
      </w:r>
      <w:r w:rsidRPr="00C1681E">
        <w:rPr>
          <w:spacing w:val="-6"/>
          <w:w w:val="105"/>
          <w:lang w:val="en-GB"/>
        </w:rPr>
        <w:t xml:space="preserve"> </w:t>
      </w:r>
      <w:r w:rsidRPr="00C1681E">
        <w:rPr>
          <w:w w:val="105"/>
          <w:lang w:val="en-GB"/>
        </w:rPr>
        <w:t>requiring</w:t>
      </w:r>
      <w:r w:rsidRPr="00C1681E">
        <w:rPr>
          <w:spacing w:val="-5"/>
          <w:w w:val="105"/>
          <w:lang w:val="en-GB"/>
        </w:rPr>
        <w:t xml:space="preserve"> </w:t>
      </w:r>
      <w:r w:rsidRPr="00C1681E">
        <w:rPr>
          <w:w w:val="105"/>
          <w:lang w:val="en-GB"/>
        </w:rPr>
        <w:t>that all sharks be landed with fins naturally</w:t>
      </w:r>
      <w:r w:rsidRPr="00C1681E">
        <w:rPr>
          <w:spacing w:val="4"/>
          <w:w w:val="105"/>
          <w:lang w:val="en-GB"/>
        </w:rPr>
        <w:t xml:space="preserve"> </w:t>
      </w:r>
      <w:r w:rsidRPr="00C1681E">
        <w:rPr>
          <w:w w:val="105"/>
          <w:lang w:val="en-GB"/>
        </w:rPr>
        <w:t>attached;</w:t>
      </w:r>
    </w:p>
    <w:p w14:paraId="4B2A6B8F" w14:textId="77777777" w:rsidR="0043043F" w:rsidRPr="00C1681E" w:rsidRDefault="0043043F" w:rsidP="00220672">
      <w:pPr>
        <w:pStyle w:val="BodyText"/>
        <w:spacing w:after="240"/>
        <w:ind w:left="109" w:right="111"/>
        <w:jc w:val="both"/>
        <w:rPr>
          <w:lang w:val="en-GB"/>
        </w:rPr>
      </w:pPr>
      <w:r w:rsidRPr="00C1681E">
        <w:rPr>
          <w:w w:val="105"/>
          <w:lang w:val="en-GB"/>
        </w:rPr>
        <w:t>FURTHER</w:t>
      </w:r>
      <w:r w:rsidRPr="00C1681E">
        <w:rPr>
          <w:spacing w:val="-3"/>
          <w:w w:val="105"/>
          <w:lang w:val="en-GB"/>
        </w:rPr>
        <w:t xml:space="preserve"> </w:t>
      </w:r>
      <w:r w:rsidRPr="00C1681E">
        <w:rPr>
          <w:w w:val="105"/>
          <w:lang w:val="en-GB"/>
        </w:rPr>
        <w:t>RECALLING</w:t>
      </w:r>
      <w:r w:rsidRPr="00C1681E">
        <w:rPr>
          <w:spacing w:val="-2"/>
          <w:w w:val="105"/>
          <w:lang w:val="en-GB"/>
        </w:rPr>
        <w:t xml:space="preserve"> </w:t>
      </w:r>
      <w:r w:rsidRPr="00C1681E">
        <w:rPr>
          <w:w w:val="105"/>
          <w:lang w:val="en-GB"/>
        </w:rPr>
        <w:t>that</w:t>
      </w:r>
      <w:r w:rsidRPr="00C1681E">
        <w:rPr>
          <w:spacing w:val="-4"/>
          <w:w w:val="105"/>
          <w:lang w:val="en-GB"/>
        </w:rPr>
        <w:t xml:space="preserve"> </w:t>
      </w:r>
      <w:r w:rsidRPr="00C1681E">
        <w:rPr>
          <w:w w:val="105"/>
          <w:lang w:val="en-GB"/>
        </w:rPr>
        <w:t>the</w:t>
      </w:r>
      <w:r w:rsidRPr="00C1681E">
        <w:rPr>
          <w:spacing w:val="-4"/>
          <w:w w:val="105"/>
          <w:lang w:val="en-GB"/>
        </w:rPr>
        <w:t xml:space="preserve"> </w:t>
      </w:r>
      <w:r w:rsidRPr="00C1681E">
        <w:rPr>
          <w:w w:val="105"/>
          <w:lang w:val="en-GB"/>
        </w:rPr>
        <w:t>FAO</w:t>
      </w:r>
      <w:r w:rsidRPr="00C1681E">
        <w:rPr>
          <w:spacing w:val="-2"/>
          <w:w w:val="105"/>
          <w:lang w:val="en-GB"/>
        </w:rPr>
        <w:t xml:space="preserve"> </w:t>
      </w:r>
      <w:r w:rsidRPr="00C1681E">
        <w:rPr>
          <w:w w:val="105"/>
          <w:lang w:val="en-GB"/>
        </w:rPr>
        <w:t>International</w:t>
      </w:r>
      <w:r w:rsidRPr="00C1681E">
        <w:rPr>
          <w:spacing w:val="-4"/>
          <w:w w:val="105"/>
          <w:lang w:val="en-GB"/>
        </w:rPr>
        <w:t xml:space="preserve"> </w:t>
      </w:r>
      <w:r w:rsidRPr="00C1681E">
        <w:rPr>
          <w:w w:val="105"/>
          <w:lang w:val="en-GB"/>
        </w:rPr>
        <w:t>Plan</w:t>
      </w:r>
      <w:r w:rsidRPr="00C1681E">
        <w:rPr>
          <w:spacing w:val="-3"/>
          <w:w w:val="105"/>
          <w:lang w:val="en-GB"/>
        </w:rPr>
        <w:t xml:space="preserve"> </w:t>
      </w:r>
      <w:r w:rsidRPr="00C1681E">
        <w:rPr>
          <w:w w:val="105"/>
          <w:lang w:val="en-GB"/>
        </w:rPr>
        <w:t>of</w:t>
      </w:r>
      <w:r w:rsidRPr="00C1681E">
        <w:rPr>
          <w:spacing w:val="-4"/>
          <w:w w:val="105"/>
          <w:lang w:val="en-GB"/>
        </w:rPr>
        <w:t xml:space="preserve"> </w:t>
      </w:r>
      <w:r w:rsidRPr="00C1681E">
        <w:rPr>
          <w:w w:val="105"/>
          <w:lang w:val="en-GB"/>
        </w:rPr>
        <w:t>Action</w:t>
      </w:r>
      <w:r w:rsidRPr="00C1681E">
        <w:rPr>
          <w:spacing w:val="-4"/>
          <w:w w:val="105"/>
          <w:lang w:val="en-GB"/>
        </w:rPr>
        <w:t xml:space="preserve"> </w:t>
      </w:r>
      <w:r w:rsidRPr="00C1681E">
        <w:rPr>
          <w:w w:val="105"/>
          <w:lang w:val="en-GB"/>
        </w:rPr>
        <w:t>for</w:t>
      </w:r>
      <w:r w:rsidRPr="00C1681E">
        <w:rPr>
          <w:spacing w:val="-4"/>
          <w:w w:val="105"/>
          <w:lang w:val="en-GB"/>
        </w:rPr>
        <w:t xml:space="preserve"> </w:t>
      </w:r>
      <w:r w:rsidRPr="00C1681E">
        <w:rPr>
          <w:w w:val="105"/>
          <w:lang w:val="en-GB"/>
        </w:rPr>
        <w:t>Sharks</w:t>
      </w:r>
      <w:r w:rsidRPr="00C1681E">
        <w:rPr>
          <w:spacing w:val="-3"/>
          <w:w w:val="105"/>
          <w:lang w:val="en-GB"/>
        </w:rPr>
        <w:t xml:space="preserve"> </w:t>
      </w:r>
      <w:r w:rsidRPr="00C1681E">
        <w:rPr>
          <w:w w:val="105"/>
          <w:lang w:val="en-GB"/>
        </w:rPr>
        <w:t>calls</w:t>
      </w:r>
      <w:r w:rsidRPr="00C1681E">
        <w:rPr>
          <w:spacing w:val="-3"/>
          <w:w w:val="105"/>
          <w:lang w:val="en-GB"/>
        </w:rPr>
        <w:t xml:space="preserve"> </w:t>
      </w:r>
      <w:r w:rsidRPr="00C1681E">
        <w:rPr>
          <w:w w:val="105"/>
          <w:lang w:val="en-GB"/>
        </w:rPr>
        <w:t>on</w:t>
      </w:r>
      <w:r w:rsidRPr="00C1681E">
        <w:rPr>
          <w:spacing w:val="-4"/>
          <w:w w:val="105"/>
          <w:lang w:val="en-GB"/>
        </w:rPr>
        <w:t xml:space="preserve"> </w:t>
      </w:r>
      <w:r w:rsidRPr="00C1681E">
        <w:rPr>
          <w:w w:val="105"/>
          <w:lang w:val="en-GB"/>
        </w:rPr>
        <w:t>States</w:t>
      </w:r>
      <w:r w:rsidRPr="00C1681E">
        <w:rPr>
          <w:spacing w:val="-3"/>
          <w:w w:val="105"/>
          <w:lang w:val="en-GB"/>
        </w:rPr>
        <w:t xml:space="preserve"> </w:t>
      </w:r>
      <w:r w:rsidRPr="00C1681E">
        <w:rPr>
          <w:w w:val="105"/>
          <w:lang w:val="en-GB"/>
        </w:rPr>
        <w:t>to</w:t>
      </w:r>
      <w:r w:rsidRPr="00C1681E">
        <w:rPr>
          <w:spacing w:val="-3"/>
          <w:w w:val="105"/>
          <w:lang w:val="en-GB"/>
        </w:rPr>
        <w:t xml:space="preserve"> </w:t>
      </w:r>
      <w:r w:rsidRPr="00C1681E">
        <w:rPr>
          <w:w w:val="105"/>
          <w:lang w:val="en-GB"/>
        </w:rPr>
        <w:t>encourage</w:t>
      </w:r>
      <w:r w:rsidRPr="00C1681E">
        <w:rPr>
          <w:spacing w:val="-3"/>
          <w:w w:val="105"/>
          <w:lang w:val="en-GB"/>
        </w:rPr>
        <w:t xml:space="preserve"> </w:t>
      </w:r>
      <w:r w:rsidRPr="00C1681E">
        <w:rPr>
          <w:w w:val="105"/>
          <w:lang w:val="en-GB"/>
        </w:rPr>
        <w:t>full</w:t>
      </w:r>
      <w:r w:rsidRPr="00C1681E">
        <w:rPr>
          <w:spacing w:val="-4"/>
          <w:w w:val="105"/>
          <w:lang w:val="en-GB"/>
        </w:rPr>
        <w:t xml:space="preserve"> </w:t>
      </w:r>
      <w:r w:rsidRPr="00C1681E">
        <w:rPr>
          <w:w w:val="105"/>
          <w:lang w:val="en-GB"/>
        </w:rPr>
        <w:t>use of dead sharks, to facilitate improved species-specific catch and landings data and monitoring of shark catches and the identification and reporting of species-specific biological and trade</w:t>
      </w:r>
      <w:r w:rsidRPr="00C1681E">
        <w:rPr>
          <w:spacing w:val="3"/>
          <w:w w:val="105"/>
          <w:lang w:val="en-GB"/>
        </w:rPr>
        <w:t xml:space="preserve"> </w:t>
      </w:r>
      <w:proofErr w:type="gramStart"/>
      <w:r w:rsidRPr="00C1681E">
        <w:rPr>
          <w:w w:val="105"/>
          <w:lang w:val="en-GB"/>
        </w:rPr>
        <w:t>data;</w:t>
      </w:r>
      <w:proofErr w:type="gramEnd"/>
    </w:p>
    <w:p w14:paraId="356D273D" w14:textId="77777777" w:rsidR="0043043F" w:rsidRPr="00C1681E" w:rsidRDefault="0043043F" w:rsidP="00220672">
      <w:pPr>
        <w:pStyle w:val="BodyText"/>
        <w:spacing w:after="240"/>
        <w:ind w:left="109" w:right="108"/>
        <w:jc w:val="both"/>
        <w:rPr>
          <w:lang w:val="en-GB"/>
        </w:rPr>
      </w:pPr>
      <w:r w:rsidRPr="00C1681E">
        <w:rPr>
          <w:w w:val="105"/>
          <w:lang w:val="en-GB"/>
        </w:rPr>
        <w:t xml:space="preserve">AWARE that despite regional agreements on the prohibition of shark finning, shark fins continue to be removed on board and the rest of the shark carcass discarded into the </w:t>
      </w:r>
      <w:proofErr w:type="gramStart"/>
      <w:r w:rsidRPr="00C1681E">
        <w:rPr>
          <w:w w:val="105"/>
          <w:lang w:val="en-GB"/>
        </w:rPr>
        <w:t>sea;</w:t>
      </w:r>
      <w:proofErr w:type="gramEnd"/>
    </w:p>
    <w:p w14:paraId="37872448" w14:textId="649DEB49" w:rsidR="0043043F" w:rsidRPr="00C1681E" w:rsidRDefault="0043043F" w:rsidP="00220672">
      <w:pPr>
        <w:pStyle w:val="BodyText"/>
        <w:spacing w:after="240"/>
        <w:ind w:left="109" w:right="110"/>
        <w:jc w:val="both"/>
        <w:rPr>
          <w:w w:val="105"/>
          <w:lang w:val="en-GB"/>
        </w:rPr>
      </w:pPr>
      <w:r w:rsidRPr="00C1681E">
        <w:rPr>
          <w:w w:val="105"/>
          <w:lang w:val="en-GB"/>
        </w:rPr>
        <w:t xml:space="preserve">EMPHASISING the recent recommendations of IOTC and WCPFC Scientific Committees that the use of fin-to-carcass weight ratios is not a verifiable means of ensuring the eradication of shark finning and that it has proven ineffective in terms of implementation, enforcement and </w:t>
      </w:r>
      <w:proofErr w:type="gramStart"/>
      <w:r w:rsidRPr="00C1681E">
        <w:rPr>
          <w:w w:val="105"/>
          <w:lang w:val="en-GB"/>
        </w:rPr>
        <w:t>monitoring;</w:t>
      </w:r>
      <w:proofErr w:type="gramEnd"/>
    </w:p>
    <w:p w14:paraId="3EAA6D68" w14:textId="14F9421D" w:rsidR="00215C2A" w:rsidRPr="00C1681E" w:rsidRDefault="00215C2A" w:rsidP="00220672">
      <w:pPr>
        <w:pStyle w:val="BodyText"/>
        <w:spacing w:after="240"/>
        <w:ind w:left="109" w:right="110"/>
        <w:jc w:val="both"/>
        <w:rPr>
          <w:lang w:val="en-GB"/>
        </w:rPr>
      </w:pPr>
      <w:r w:rsidRPr="00C1681E">
        <w:rPr>
          <w:w w:val="105"/>
          <w:lang w:val="en-GB"/>
        </w:rPr>
        <w:t xml:space="preserve">FURTHER EMPHASISING that the IOTC Scientific Committee recommended in its 2023 report that the </w:t>
      </w:r>
      <w:r w:rsidRPr="00C1681E">
        <w:rPr>
          <w:w w:val="105"/>
          <w:lang w:val="en-GB"/>
        </w:rPr>
        <w:lastRenderedPageBreak/>
        <w:t xml:space="preserve">Commission consider extending measures to prevent finning of sharks such as fins naturally attached including partially attached and tethered for all fisheries or similar, alternative measures (for example, fins artificially attached), providing they had been assessed and endorsed by the </w:t>
      </w:r>
      <w:r w:rsidR="006165A8" w:rsidRPr="00C1681E">
        <w:rPr>
          <w:w w:val="105"/>
          <w:lang w:val="en-GB"/>
        </w:rPr>
        <w:t>IOTC Scientific Committee</w:t>
      </w:r>
      <w:r w:rsidRPr="00C1681E">
        <w:rPr>
          <w:w w:val="105"/>
          <w:lang w:val="en-GB"/>
        </w:rPr>
        <w:t xml:space="preserve"> and Compliance Committee as being equally or more likely to meet the conservation benefit (of a fins naturally attached measure) and are logistically feasible from a compliance monitoring </w:t>
      </w:r>
      <w:proofErr w:type="gramStart"/>
      <w:r w:rsidRPr="00C1681E">
        <w:rPr>
          <w:w w:val="105"/>
          <w:lang w:val="en-GB"/>
        </w:rPr>
        <w:t>perspective;</w:t>
      </w:r>
      <w:proofErr w:type="gramEnd"/>
    </w:p>
    <w:p w14:paraId="56879ED1" w14:textId="0DFE448C" w:rsidR="0043043F" w:rsidRPr="00C1681E" w:rsidRDefault="00BD648C" w:rsidP="00220672">
      <w:pPr>
        <w:spacing w:after="240" w:line="240" w:lineRule="auto"/>
        <w:ind w:left="109" w:right="110"/>
        <w:jc w:val="both"/>
        <w:rPr>
          <w:rFonts w:cs="Times New Roman"/>
          <w:w w:val="105"/>
          <w:lang w:val="en-GB"/>
        </w:rPr>
      </w:pPr>
      <w:r w:rsidRPr="00C1681E">
        <w:rPr>
          <w:rFonts w:cs="Times New Roman"/>
          <w:w w:val="105"/>
          <w:lang w:val="en-GB"/>
        </w:rPr>
        <w:t>OBSERVING</w:t>
      </w:r>
      <w:r w:rsidRPr="00C1681E">
        <w:rPr>
          <w:rFonts w:cs="Times New Roman"/>
          <w:spacing w:val="-12"/>
          <w:w w:val="105"/>
          <w:lang w:val="en-GB"/>
        </w:rPr>
        <w:t xml:space="preserve"> </w:t>
      </w:r>
      <w:r w:rsidR="0043043F" w:rsidRPr="00C1681E">
        <w:rPr>
          <w:rFonts w:cs="Times New Roman"/>
          <w:w w:val="105"/>
          <w:lang w:val="en-GB"/>
        </w:rPr>
        <w:t>the</w:t>
      </w:r>
      <w:r w:rsidR="0043043F" w:rsidRPr="00C1681E">
        <w:rPr>
          <w:rFonts w:cs="Times New Roman"/>
          <w:spacing w:val="-13"/>
          <w:w w:val="105"/>
          <w:lang w:val="en-GB"/>
        </w:rPr>
        <w:t xml:space="preserve"> </w:t>
      </w:r>
      <w:r w:rsidR="0043043F" w:rsidRPr="00C1681E">
        <w:rPr>
          <w:rFonts w:cs="Times New Roman"/>
          <w:w w:val="105"/>
          <w:lang w:val="en-GB"/>
        </w:rPr>
        <w:t>adoption</w:t>
      </w:r>
      <w:r w:rsidR="0043043F" w:rsidRPr="00C1681E">
        <w:rPr>
          <w:rFonts w:cs="Times New Roman"/>
          <w:spacing w:val="-12"/>
          <w:w w:val="105"/>
          <w:lang w:val="en-GB"/>
        </w:rPr>
        <w:t xml:space="preserve"> </w:t>
      </w:r>
      <w:r w:rsidR="0043043F" w:rsidRPr="00C1681E">
        <w:rPr>
          <w:rFonts w:cs="Times New Roman"/>
          <w:w w:val="105"/>
          <w:lang w:val="en-GB"/>
        </w:rPr>
        <w:t>of</w:t>
      </w:r>
      <w:r w:rsidR="0043043F" w:rsidRPr="00C1681E">
        <w:rPr>
          <w:rFonts w:cs="Times New Roman"/>
          <w:spacing w:val="-13"/>
          <w:w w:val="105"/>
          <w:lang w:val="en-GB"/>
        </w:rPr>
        <w:t xml:space="preserve"> </w:t>
      </w:r>
      <w:r w:rsidR="00EC098F" w:rsidRPr="00C1681E">
        <w:rPr>
          <w:rFonts w:cs="Times New Roman"/>
          <w:spacing w:val="-13"/>
          <w:w w:val="105"/>
          <w:lang w:val="en-GB"/>
        </w:rPr>
        <w:t xml:space="preserve">NEAFC </w:t>
      </w:r>
      <w:r w:rsidR="0043043F" w:rsidRPr="00C1681E">
        <w:rPr>
          <w:rFonts w:cs="Times New Roman"/>
          <w:w w:val="105"/>
          <w:lang w:val="en-GB"/>
        </w:rPr>
        <w:t>Recommendation</w:t>
      </w:r>
      <w:r w:rsidR="0043043F" w:rsidRPr="00C1681E">
        <w:rPr>
          <w:rFonts w:cs="Times New Roman"/>
          <w:spacing w:val="-13"/>
          <w:w w:val="105"/>
          <w:lang w:val="en-GB"/>
        </w:rPr>
        <w:t xml:space="preserve"> </w:t>
      </w:r>
      <w:r w:rsidR="0043043F" w:rsidRPr="00C1681E">
        <w:rPr>
          <w:rFonts w:cs="Times New Roman"/>
          <w:w w:val="105"/>
          <w:lang w:val="en-GB"/>
        </w:rPr>
        <w:t>10:2015</w:t>
      </w:r>
      <w:r w:rsidR="0043043F" w:rsidRPr="00C1681E">
        <w:rPr>
          <w:rFonts w:cs="Times New Roman"/>
          <w:spacing w:val="-13"/>
          <w:w w:val="105"/>
          <w:lang w:val="en-GB"/>
        </w:rPr>
        <w:t xml:space="preserve"> </w:t>
      </w:r>
      <w:r w:rsidR="0043043F" w:rsidRPr="00C1681E">
        <w:rPr>
          <w:rFonts w:cs="Times New Roman"/>
          <w:i/>
          <w:w w:val="105"/>
          <w:lang w:val="en-GB"/>
        </w:rPr>
        <w:t>on</w:t>
      </w:r>
      <w:r w:rsidR="0043043F" w:rsidRPr="00C1681E">
        <w:rPr>
          <w:rFonts w:cs="Times New Roman"/>
          <w:i/>
          <w:spacing w:val="-13"/>
          <w:w w:val="105"/>
          <w:lang w:val="en-GB"/>
        </w:rPr>
        <w:t xml:space="preserve"> </w:t>
      </w:r>
      <w:r w:rsidR="0043043F" w:rsidRPr="00C1681E">
        <w:rPr>
          <w:rFonts w:cs="Times New Roman"/>
          <w:i/>
          <w:w w:val="105"/>
          <w:lang w:val="en-GB"/>
        </w:rPr>
        <w:t>Conservation</w:t>
      </w:r>
      <w:r w:rsidR="0043043F" w:rsidRPr="00C1681E">
        <w:rPr>
          <w:rFonts w:cs="Times New Roman"/>
          <w:i/>
          <w:spacing w:val="-12"/>
          <w:w w:val="105"/>
          <w:lang w:val="en-GB"/>
        </w:rPr>
        <w:t xml:space="preserve"> </w:t>
      </w:r>
      <w:r w:rsidR="0043043F" w:rsidRPr="00C1681E">
        <w:rPr>
          <w:rFonts w:cs="Times New Roman"/>
          <w:i/>
          <w:w w:val="105"/>
          <w:lang w:val="en-GB"/>
        </w:rPr>
        <w:t>of</w:t>
      </w:r>
      <w:r w:rsidR="0043043F" w:rsidRPr="00C1681E">
        <w:rPr>
          <w:rFonts w:cs="Times New Roman"/>
          <w:i/>
          <w:spacing w:val="-13"/>
          <w:w w:val="105"/>
          <w:lang w:val="en-GB"/>
        </w:rPr>
        <w:t xml:space="preserve"> </w:t>
      </w:r>
      <w:r w:rsidR="0043043F" w:rsidRPr="00C1681E">
        <w:rPr>
          <w:rFonts w:cs="Times New Roman"/>
          <w:i/>
          <w:w w:val="105"/>
          <w:lang w:val="en-GB"/>
        </w:rPr>
        <w:t>Sharks</w:t>
      </w:r>
      <w:r w:rsidR="0043043F" w:rsidRPr="00C1681E">
        <w:rPr>
          <w:rFonts w:cs="Times New Roman"/>
          <w:i/>
          <w:spacing w:val="-14"/>
          <w:w w:val="105"/>
          <w:lang w:val="en-GB"/>
        </w:rPr>
        <w:t xml:space="preserve"> </w:t>
      </w:r>
      <w:r w:rsidR="0043043F" w:rsidRPr="00C1681E">
        <w:rPr>
          <w:rFonts w:cs="Times New Roman"/>
          <w:i/>
          <w:w w:val="105"/>
          <w:lang w:val="en-GB"/>
        </w:rPr>
        <w:t>Caught</w:t>
      </w:r>
      <w:r w:rsidR="0043043F" w:rsidRPr="00C1681E">
        <w:rPr>
          <w:rFonts w:cs="Times New Roman"/>
          <w:i/>
          <w:spacing w:val="-13"/>
          <w:w w:val="105"/>
          <w:lang w:val="en-GB"/>
        </w:rPr>
        <w:t xml:space="preserve"> </w:t>
      </w:r>
      <w:r w:rsidR="0043043F" w:rsidRPr="00C1681E">
        <w:rPr>
          <w:rFonts w:cs="Times New Roman"/>
          <w:i/>
          <w:w w:val="105"/>
          <w:lang w:val="en-GB"/>
        </w:rPr>
        <w:t>in</w:t>
      </w:r>
      <w:r w:rsidR="0043043F" w:rsidRPr="00C1681E">
        <w:rPr>
          <w:rFonts w:cs="Times New Roman"/>
          <w:i/>
          <w:spacing w:val="-13"/>
          <w:w w:val="105"/>
          <w:lang w:val="en-GB"/>
        </w:rPr>
        <w:t xml:space="preserve"> </w:t>
      </w:r>
      <w:r w:rsidR="0043043F" w:rsidRPr="00C1681E">
        <w:rPr>
          <w:rFonts w:cs="Times New Roman"/>
          <w:i/>
          <w:w w:val="105"/>
          <w:lang w:val="en-GB"/>
        </w:rPr>
        <w:t>Association</w:t>
      </w:r>
      <w:r w:rsidR="0043043F" w:rsidRPr="00C1681E">
        <w:rPr>
          <w:rFonts w:cs="Times New Roman"/>
          <w:i/>
          <w:spacing w:val="-12"/>
          <w:w w:val="105"/>
          <w:lang w:val="en-GB"/>
        </w:rPr>
        <w:t xml:space="preserve"> </w:t>
      </w:r>
      <w:r w:rsidR="0043043F" w:rsidRPr="00C1681E">
        <w:rPr>
          <w:rFonts w:cs="Times New Roman"/>
          <w:i/>
          <w:w w:val="105"/>
          <w:lang w:val="en-GB"/>
        </w:rPr>
        <w:t>with</w:t>
      </w:r>
      <w:r w:rsidR="0043043F" w:rsidRPr="00C1681E">
        <w:rPr>
          <w:rFonts w:cs="Times New Roman"/>
          <w:i/>
          <w:spacing w:val="-12"/>
          <w:w w:val="105"/>
          <w:lang w:val="en-GB"/>
        </w:rPr>
        <w:t xml:space="preserve"> </w:t>
      </w:r>
      <w:r w:rsidR="0043043F" w:rsidRPr="00C1681E">
        <w:rPr>
          <w:rFonts w:cs="Times New Roman"/>
          <w:i/>
          <w:w w:val="105"/>
          <w:lang w:val="en-GB"/>
        </w:rPr>
        <w:t>Fisheries Managed by the North-East Atlantic Fisheries Commission</w:t>
      </w:r>
      <w:r w:rsidR="003B2E5D" w:rsidRPr="00C1681E">
        <w:rPr>
          <w:rFonts w:cs="Times New Roman"/>
          <w:iCs/>
          <w:w w:val="105"/>
          <w:lang w:val="en-GB"/>
        </w:rPr>
        <w:t>,</w:t>
      </w:r>
      <w:r w:rsidR="0043043F" w:rsidRPr="00C1681E">
        <w:rPr>
          <w:rFonts w:cs="Times New Roman"/>
          <w:w w:val="105"/>
          <w:lang w:val="en-GB"/>
        </w:rPr>
        <w:t xml:space="preserve"> Article 12 of the NAFO</w:t>
      </w:r>
      <w:r w:rsidR="00EC098F" w:rsidRPr="00C1681E">
        <w:rPr>
          <w:rFonts w:cs="Times New Roman"/>
          <w:w w:val="105"/>
          <w:lang w:val="en-GB"/>
        </w:rPr>
        <w:t xml:space="preserve"> Conservation and Enforcement Measures</w:t>
      </w:r>
      <w:r w:rsidR="0043043F" w:rsidRPr="00C1681E">
        <w:rPr>
          <w:rFonts w:cs="Times New Roman"/>
          <w:w w:val="105"/>
          <w:lang w:val="en-GB"/>
        </w:rPr>
        <w:t>,</w:t>
      </w:r>
      <w:r w:rsidR="003B2E5D" w:rsidRPr="00C1681E">
        <w:rPr>
          <w:rFonts w:cs="Times New Roman"/>
          <w:w w:val="105"/>
          <w:lang w:val="en-GB"/>
        </w:rPr>
        <w:t xml:space="preserve"> and GFCM Recommendation 42/2018/2 </w:t>
      </w:r>
      <w:r w:rsidR="003B2E5D" w:rsidRPr="00C1681E">
        <w:rPr>
          <w:rFonts w:cs="Times New Roman"/>
          <w:i/>
          <w:iCs/>
          <w:w w:val="105"/>
          <w:lang w:val="en-GB"/>
        </w:rPr>
        <w:t>on fisheries management measures for the conservation of sharks and rays in the GFCM area of application</w:t>
      </w:r>
      <w:r w:rsidR="003B2E5D" w:rsidRPr="00C1681E">
        <w:rPr>
          <w:rFonts w:cs="Times New Roman"/>
          <w:w w:val="105"/>
          <w:lang w:val="en-GB"/>
        </w:rPr>
        <w:t xml:space="preserve">, </w:t>
      </w:r>
      <w:r w:rsidR="0043043F" w:rsidRPr="00C1681E">
        <w:rPr>
          <w:rFonts w:cs="Times New Roman"/>
          <w:w w:val="105"/>
          <w:lang w:val="en-GB"/>
        </w:rPr>
        <w:t xml:space="preserve">which establish the fins attached policy as </w:t>
      </w:r>
      <w:r w:rsidR="007A3EC9" w:rsidRPr="00C1681E">
        <w:rPr>
          <w:rFonts w:cs="Times New Roman"/>
          <w:w w:val="105"/>
          <w:lang w:val="en-GB"/>
        </w:rPr>
        <w:t xml:space="preserve">the </w:t>
      </w:r>
      <w:r w:rsidR="0043043F" w:rsidRPr="00C1681E">
        <w:rPr>
          <w:rFonts w:cs="Times New Roman"/>
          <w:w w:val="105"/>
          <w:lang w:val="en-GB"/>
        </w:rPr>
        <w:t>exclusive option for ensuring the shark finning ban in the NEAFC</w:t>
      </w:r>
      <w:r w:rsidR="00112BA3" w:rsidRPr="00C1681E">
        <w:rPr>
          <w:rFonts w:cs="Times New Roman"/>
          <w:w w:val="105"/>
          <w:lang w:val="en-GB"/>
        </w:rPr>
        <w:t>,</w:t>
      </w:r>
      <w:r w:rsidR="0043043F" w:rsidRPr="00C1681E">
        <w:rPr>
          <w:rFonts w:cs="Times New Roman"/>
          <w:w w:val="105"/>
          <w:lang w:val="en-GB"/>
        </w:rPr>
        <w:t xml:space="preserve"> NAFO</w:t>
      </w:r>
      <w:r w:rsidR="00112BA3" w:rsidRPr="00C1681E">
        <w:rPr>
          <w:rFonts w:cs="Times New Roman"/>
          <w:w w:val="105"/>
          <w:lang w:val="en-GB"/>
        </w:rPr>
        <w:t xml:space="preserve"> and GFCM</w:t>
      </w:r>
      <w:r w:rsidR="0043043F" w:rsidRPr="00C1681E">
        <w:rPr>
          <w:rFonts w:cs="Times New Roman"/>
          <w:spacing w:val="8"/>
          <w:w w:val="105"/>
          <w:lang w:val="en-GB"/>
        </w:rPr>
        <w:t xml:space="preserve"> </w:t>
      </w:r>
      <w:r w:rsidR="0043043F" w:rsidRPr="00C1681E">
        <w:rPr>
          <w:rFonts w:cs="Times New Roman"/>
          <w:w w:val="105"/>
          <w:lang w:val="en-GB"/>
        </w:rPr>
        <w:t>fisheries;</w:t>
      </w:r>
    </w:p>
    <w:p w14:paraId="45A6C883" w14:textId="5445C189" w:rsidR="00D81C46" w:rsidRPr="00C1681E" w:rsidRDefault="00BD648C" w:rsidP="00220672">
      <w:pPr>
        <w:spacing w:after="240" w:line="240" w:lineRule="auto"/>
        <w:ind w:left="109" w:right="110"/>
        <w:jc w:val="both"/>
        <w:rPr>
          <w:rFonts w:cs="Times New Roman"/>
          <w:w w:val="105"/>
          <w:lang w:val="en-GB"/>
        </w:rPr>
      </w:pPr>
      <w:r w:rsidRPr="00C1681E">
        <w:rPr>
          <w:rFonts w:cs="Times New Roman"/>
          <w:w w:val="105"/>
          <w:lang w:val="en-GB"/>
        </w:rPr>
        <w:t>COGNISANT of</w:t>
      </w:r>
      <w:r w:rsidR="00D81C46" w:rsidRPr="00C1681E">
        <w:rPr>
          <w:rFonts w:cs="Times New Roman"/>
          <w:w w:val="105"/>
          <w:lang w:val="en-GB"/>
        </w:rPr>
        <w:t xml:space="preserve"> the economic and cultural importance of sharks in the IOTC </w:t>
      </w:r>
      <w:r w:rsidR="00593B79" w:rsidRPr="00C1681E">
        <w:rPr>
          <w:rFonts w:cs="Times New Roman"/>
          <w:w w:val="105"/>
          <w:lang w:val="en-GB"/>
        </w:rPr>
        <w:t>a</w:t>
      </w:r>
      <w:r w:rsidR="00D81C46" w:rsidRPr="00C1681E">
        <w:rPr>
          <w:rFonts w:cs="Times New Roman"/>
          <w:w w:val="105"/>
          <w:lang w:val="en-GB"/>
        </w:rPr>
        <w:t xml:space="preserve">rea of </w:t>
      </w:r>
      <w:r w:rsidR="00593B79" w:rsidRPr="00C1681E">
        <w:rPr>
          <w:rFonts w:cs="Times New Roman"/>
          <w:w w:val="105"/>
          <w:lang w:val="en-GB"/>
        </w:rPr>
        <w:t>c</w:t>
      </w:r>
      <w:r w:rsidR="00D81C46" w:rsidRPr="00C1681E">
        <w:rPr>
          <w:rFonts w:cs="Times New Roman"/>
          <w:w w:val="105"/>
          <w:lang w:val="en-GB"/>
        </w:rPr>
        <w:t xml:space="preserve">ompetence, the biological importance of sharks in the marine ecosystem as key predatory species, </w:t>
      </w:r>
      <w:r w:rsidR="0097259A" w:rsidRPr="00C1681E">
        <w:rPr>
          <w:rFonts w:cs="Times New Roman"/>
          <w:w w:val="105"/>
          <w:lang w:val="en-GB"/>
        </w:rPr>
        <w:t xml:space="preserve">and </w:t>
      </w:r>
      <w:r w:rsidR="00D81C46" w:rsidRPr="00C1681E">
        <w:rPr>
          <w:rFonts w:cs="Times New Roman"/>
          <w:w w:val="105"/>
          <w:lang w:val="en-GB"/>
        </w:rPr>
        <w:t xml:space="preserve">the </w:t>
      </w:r>
      <w:r w:rsidRPr="00C1681E">
        <w:rPr>
          <w:rFonts w:cs="Times New Roman"/>
          <w:w w:val="105"/>
          <w:lang w:val="en-GB"/>
        </w:rPr>
        <w:t xml:space="preserve">significant </w:t>
      </w:r>
      <w:r w:rsidR="00D81C46" w:rsidRPr="00C1681E">
        <w:rPr>
          <w:rFonts w:cs="Times New Roman"/>
          <w:w w:val="105"/>
          <w:lang w:val="en-GB"/>
        </w:rPr>
        <w:t xml:space="preserve">vulnerability of many shark species to overfishing due to their biology and to the </w:t>
      </w:r>
      <w:r w:rsidR="00593B79" w:rsidRPr="00C1681E">
        <w:rPr>
          <w:rFonts w:cs="Times New Roman"/>
          <w:w w:val="105"/>
          <w:lang w:val="en-GB"/>
        </w:rPr>
        <w:t>significant</w:t>
      </w:r>
      <w:r w:rsidR="00D81C46" w:rsidRPr="00C1681E">
        <w:rPr>
          <w:rFonts w:cs="Times New Roman"/>
          <w:w w:val="105"/>
          <w:lang w:val="en-GB"/>
        </w:rPr>
        <w:t xml:space="preserve"> overlap of </w:t>
      </w:r>
      <w:r w:rsidR="0097259A" w:rsidRPr="00C1681E">
        <w:rPr>
          <w:rFonts w:cs="Times New Roman"/>
          <w:w w:val="105"/>
          <w:lang w:val="en-GB"/>
        </w:rPr>
        <w:t xml:space="preserve">their </w:t>
      </w:r>
      <w:r w:rsidR="00D81C46" w:rsidRPr="00C1681E">
        <w:rPr>
          <w:rFonts w:cs="Times New Roman"/>
          <w:w w:val="105"/>
          <w:lang w:val="en-GB"/>
        </w:rPr>
        <w:t xml:space="preserve">spatial distribution with fishing </w:t>
      </w:r>
      <w:proofErr w:type="gramStart"/>
      <w:r w:rsidR="00D81C46" w:rsidRPr="00C1681E">
        <w:rPr>
          <w:rFonts w:cs="Times New Roman"/>
          <w:w w:val="105"/>
          <w:lang w:val="en-GB"/>
        </w:rPr>
        <w:t>activities</w:t>
      </w:r>
      <w:r w:rsidRPr="00C1681E">
        <w:rPr>
          <w:rFonts w:cs="Times New Roman"/>
          <w:w w:val="105"/>
          <w:lang w:val="en-GB"/>
        </w:rPr>
        <w:t>;</w:t>
      </w:r>
      <w:proofErr w:type="gramEnd"/>
    </w:p>
    <w:p w14:paraId="37C21EFC" w14:textId="40433A5A" w:rsidR="008B3F73" w:rsidRPr="00C1681E" w:rsidRDefault="00EB6FB6" w:rsidP="00220672">
      <w:pPr>
        <w:spacing w:after="240" w:line="240" w:lineRule="auto"/>
        <w:ind w:left="109" w:right="110"/>
        <w:jc w:val="both"/>
        <w:rPr>
          <w:rFonts w:cs="Times New Roman"/>
          <w:w w:val="105"/>
          <w:lang w:val="en-GB"/>
        </w:rPr>
      </w:pPr>
      <w:r w:rsidRPr="00C1681E">
        <w:rPr>
          <w:rFonts w:cs="Times New Roman"/>
          <w:w w:val="105"/>
          <w:lang w:val="en-GB"/>
        </w:rPr>
        <w:t>NOTING</w:t>
      </w:r>
      <w:r w:rsidR="008B3F73" w:rsidRPr="00C1681E">
        <w:rPr>
          <w:rFonts w:cs="Times New Roman"/>
          <w:w w:val="105"/>
          <w:lang w:val="en-GB"/>
        </w:rPr>
        <w:t xml:space="preserve"> the advice of the IOTC Scientific Committee in 2021 that maintaining current catches of blue sharks is likely to result in decreasing biomass and the stock becoming overfished and subject to overfishing in the near </w:t>
      </w:r>
      <w:proofErr w:type="gramStart"/>
      <w:r w:rsidR="008B3F73" w:rsidRPr="00C1681E">
        <w:rPr>
          <w:rFonts w:cs="Times New Roman"/>
          <w:w w:val="105"/>
          <w:lang w:val="en-GB"/>
        </w:rPr>
        <w:t>future;</w:t>
      </w:r>
      <w:proofErr w:type="gramEnd"/>
    </w:p>
    <w:p w14:paraId="2D2B7860" w14:textId="77777777" w:rsidR="00DE1BCF" w:rsidRPr="00C1681E" w:rsidRDefault="00BC247C" w:rsidP="00220672">
      <w:pPr>
        <w:pStyle w:val="NormalWeb"/>
        <w:spacing w:before="0" w:beforeAutospacing="0" w:after="240" w:afterAutospacing="0"/>
        <w:ind w:left="90"/>
        <w:rPr>
          <w:sz w:val="22"/>
          <w:szCs w:val="22"/>
        </w:rPr>
      </w:pPr>
      <w:r w:rsidRPr="00C1681E">
        <w:rPr>
          <w:w w:val="105"/>
          <w:sz w:val="22"/>
          <w:szCs w:val="22"/>
        </w:rPr>
        <w:t xml:space="preserve">RECALLING that </w:t>
      </w:r>
      <w:r w:rsidR="006A3355" w:rsidRPr="00C1681E">
        <w:rPr>
          <w:w w:val="105"/>
          <w:sz w:val="22"/>
          <w:szCs w:val="22"/>
        </w:rPr>
        <w:t xml:space="preserve">blue sharks account for more than 60% of </w:t>
      </w:r>
      <w:r w:rsidR="00DE1BCF" w:rsidRPr="00C1681E">
        <w:rPr>
          <w:w w:val="105"/>
          <w:sz w:val="22"/>
          <w:szCs w:val="22"/>
        </w:rPr>
        <w:t>global</w:t>
      </w:r>
      <w:r w:rsidR="006A3355" w:rsidRPr="00C1681E">
        <w:rPr>
          <w:w w:val="105"/>
          <w:sz w:val="22"/>
          <w:szCs w:val="22"/>
        </w:rPr>
        <w:t xml:space="preserve"> shark catches and that </w:t>
      </w:r>
      <w:r w:rsidR="00CC1FAB" w:rsidRPr="00C1681E">
        <w:rPr>
          <w:w w:val="105"/>
          <w:sz w:val="22"/>
          <w:szCs w:val="22"/>
        </w:rPr>
        <w:t>the Resolution</w:t>
      </w:r>
      <w:r w:rsidR="006A3355" w:rsidRPr="00C1681E">
        <w:rPr>
          <w:w w:val="105"/>
          <w:sz w:val="22"/>
          <w:szCs w:val="22"/>
        </w:rPr>
        <w:t xml:space="preserve"> </w:t>
      </w:r>
      <w:r w:rsidR="00DE1BCF" w:rsidRPr="00C1681E">
        <w:rPr>
          <w:w w:val="105"/>
          <w:sz w:val="22"/>
          <w:szCs w:val="22"/>
        </w:rPr>
        <w:t>18/02</w:t>
      </w:r>
      <w:r w:rsidR="00CC1FAB" w:rsidRPr="00C1681E">
        <w:rPr>
          <w:w w:val="105"/>
          <w:sz w:val="22"/>
          <w:szCs w:val="22"/>
        </w:rPr>
        <w:t xml:space="preserve">  </w:t>
      </w:r>
      <w:r w:rsidR="00CC1FAB" w:rsidRPr="00C1681E">
        <w:rPr>
          <w:i/>
          <w:iCs/>
          <w:w w:val="105"/>
          <w:sz w:val="22"/>
          <w:szCs w:val="22"/>
        </w:rPr>
        <w:t xml:space="preserve">On management measure for the Conservation of blue sharks caught in association with IOTC fisheries </w:t>
      </w:r>
      <w:r w:rsidR="00DE1BCF" w:rsidRPr="00C1681E">
        <w:rPr>
          <w:w w:val="105"/>
          <w:sz w:val="22"/>
          <w:szCs w:val="22"/>
        </w:rPr>
        <w:t xml:space="preserve"> required </w:t>
      </w:r>
      <w:r w:rsidR="00DE1BCF" w:rsidRPr="00C1681E">
        <w:rPr>
          <w:rFonts w:ascii="TimesNewRomanPSMT" w:hAnsi="TimesNewRomanPSMT"/>
          <w:color w:val="000007"/>
          <w:sz w:val="22"/>
          <w:szCs w:val="22"/>
        </w:rPr>
        <w:t xml:space="preserve">the Commission </w:t>
      </w:r>
      <w:r w:rsidR="00543CCE" w:rsidRPr="00C1681E">
        <w:rPr>
          <w:rFonts w:ascii="TimesNewRomanPSMT" w:hAnsi="TimesNewRomanPSMT"/>
          <w:color w:val="000007"/>
          <w:sz w:val="22"/>
          <w:szCs w:val="22"/>
        </w:rPr>
        <w:t xml:space="preserve">to consider, </w:t>
      </w:r>
      <w:r w:rsidR="00CC1FAB" w:rsidRPr="00C1681E">
        <w:rPr>
          <w:rFonts w:ascii="TimesNewRomanPSMT" w:hAnsi="TimesNewRomanPSMT"/>
          <w:color w:val="000007"/>
          <w:sz w:val="22"/>
          <w:szCs w:val="22"/>
        </w:rPr>
        <w:t xml:space="preserve">in </w:t>
      </w:r>
      <w:r w:rsidR="00543CCE" w:rsidRPr="00C1681E">
        <w:rPr>
          <w:rFonts w:ascii="TimesNewRomanPSMT" w:hAnsi="TimesNewRomanPSMT"/>
          <w:color w:val="000007"/>
          <w:sz w:val="22"/>
          <w:szCs w:val="22"/>
        </w:rPr>
        <w:t xml:space="preserve"> 2021 </w:t>
      </w:r>
      <w:r w:rsidR="00DE1BCF" w:rsidRPr="00C1681E">
        <w:rPr>
          <w:rFonts w:ascii="TimesNewRomanPSMT" w:hAnsi="TimesNewRomanPSMT"/>
          <w:color w:val="000007"/>
          <w:sz w:val="22"/>
          <w:szCs w:val="22"/>
        </w:rPr>
        <w:t xml:space="preserve">the adoption of </w:t>
      </w:r>
      <w:r w:rsidR="00CC1FAB" w:rsidRPr="00C1681E">
        <w:rPr>
          <w:rFonts w:ascii="TimesNewRomanPSMT" w:hAnsi="TimesNewRomanPSMT"/>
          <w:color w:val="000007"/>
          <w:sz w:val="22"/>
          <w:szCs w:val="22"/>
        </w:rPr>
        <w:t>C</w:t>
      </w:r>
      <w:r w:rsidR="00DE1BCF" w:rsidRPr="00C1681E">
        <w:rPr>
          <w:rFonts w:ascii="TimesNewRomanPSMT" w:hAnsi="TimesNewRomanPSMT"/>
          <w:color w:val="000007"/>
          <w:sz w:val="22"/>
          <w:szCs w:val="22"/>
        </w:rPr>
        <w:t xml:space="preserve">onservation and </w:t>
      </w:r>
      <w:r w:rsidR="00CC1FAB" w:rsidRPr="00C1681E">
        <w:rPr>
          <w:rFonts w:ascii="TimesNewRomanPSMT" w:hAnsi="TimesNewRomanPSMT"/>
          <w:color w:val="000007"/>
          <w:sz w:val="22"/>
          <w:szCs w:val="22"/>
        </w:rPr>
        <w:t>M</w:t>
      </w:r>
      <w:r w:rsidR="00DE1BCF" w:rsidRPr="00C1681E">
        <w:rPr>
          <w:rFonts w:ascii="TimesNewRomanPSMT" w:hAnsi="TimesNewRomanPSMT"/>
          <w:color w:val="000007"/>
          <w:sz w:val="22"/>
          <w:szCs w:val="22"/>
        </w:rPr>
        <w:t xml:space="preserve">anagement </w:t>
      </w:r>
      <w:r w:rsidR="00CC1FAB" w:rsidRPr="00C1681E">
        <w:rPr>
          <w:rFonts w:ascii="TimesNewRomanPSMT" w:hAnsi="TimesNewRomanPSMT"/>
          <w:color w:val="000007"/>
          <w:sz w:val="22"/>
          <w:szCs w:val="22"/>
        </w:rPr>
        <w:t>M</w:t>
      </w:r>
      <w:r w:rsidR="00DE1BCF" w:rsidRPr="00C1681E">
        <w:rPr>
          <w:rFonts w:ascii="TimesNewRomanPSMT" w:hAnsi="TimesNewRomanPSMT"/>
          <w:color w:val="000007"/>
          <w:sz w:val="22"/>
          <w:szCs w:val="22"/>
        </w:rPr>
        <w:t>easures</w:t>
      </w:r>
      <w:r w:rsidR="00CC1FAB" w:rsidRPr="00C1681E">
        <w:rPr>
          <w:rFonts w:ascii="TimesNewRomanPSMT" w:hAnsi="TimesNewRomanPSMT"/>
          <w:color w:val="000007"/>
          <w:sz w:val="22"/>
          <w:szCs w:val="22"/>
        </w:rPr>
        <w:t xml:space="preserve"> for blue sharks</w:t>
      </w:r>
      <w:r w:rsidR="00DE1BCF" w:rsidRPr="00C1681E">
        <w:rPr>
          <w:rFonts w:ascii="TimesNewRomanPSMT" w:hAnsi="TimesNewRomanPSMT"/>
          <w:color w:val="000007"/>
          <w:sz w:val="22"/>
          <w:szCs w:val="22"/>
        </w:rPr>
        <w:t xml:space="preserve">, </w:t>
      </w:r>
      <w:r w:rsidR="00CC1FAB" w:rsidRPr="00C1681E">
        <w:rPr>
          <w:rFonts w:ascii="TimesNewRomanPSMT" w:hAnsi="TimesNewRomanPSMT"/>
          <w:color w:val="000007"/>
          <w:sz w:val="22"/>
          <w:szCs w:val="22"/>
        </w:rPr>
        <w:t>such as</w:t>
      </w:r>
      <w:r w:rsidR="00DE1BCF" w:rsidRPr="00C1681E">
        <w:rPr>
          <w:rFonts w:ascii="TimesNewRomanPSMT" w:hAnsi="TimesNewRomanPSMT"/>
          <w:color w:val="000007"/>
          <w:sz w:val="22"/>
          <w:szCs w:val="22"/>
        </w:rPr>
        <w:t xml:space="preserve"> catch limit</w:t>
      </w:r>
      <w:r w:rsidR="00543CCE" w:rsidRPr="00C1681E">
        <w:rPr>
          <w:rFonts w:ascii="TimesNewRomanPSMT" w:hAnsi="TimesNewRomanPSMT"/>
          <w:color w:val="000007"/>
          <w:sz w:val="22"/>
          <w:szCs w:val="22"/>
        </w:rPr>
        <w:t>s</w:t>
      </w:r>
      <w:r w:rsidR="00DE1BCF" w:rsidRPr="00C1681E">
        <w:rPr>
          <w:rFonts w:ascii="TimesNewRomanPSMT" w:hAnsi="TimesNewRomanPSMT"/>
          <w:color w:val="000007"/>
          <w:sz w:val="22"/>
          <w:szCs w:val="22"/>
        </w:rPr>
        <w:t xml:space="preserve"> </w:t>
      </w:r>
      <w:r w:rsidR="00CC1FAB" w:rsidRPr="00C1681E">
        <w:rPr>
          <w:rFonts w:ascii="TimesNewRomanPSMT" w:hAnsi="TimesNewRomanPSMT"/>
          <w:color w:val="000007"/>
          <w:sz w:val="22"/>
          <w:szCs w:val="22"/>
        </w:rPr>
        <w:t xml:space="preserve">for each CPC </w:t>
      </w:r>
      <w:r w:rsidR="00DE1BCF" w:rsidRPr="00C1681E">
        <w:rPr>
          <w:rFonts w:ascii="TimesNewRomanPSMT" w:hAnsi="TimesNewRomanPSMT"/>
          <w:color w:val="000007"/>
          <w:sz w:val="22"/>
          <w:szCs w:val="22"/>
        </w:rPr>
        <w:t>taking into account the most recent reported catch information or bycatch mitigation such as a ban on wire trace/shark line for blue shark as appropriate</w:t>
      </w:r>
      <w:r w:rsidR="00CC1FAB" w:rsidRPr="00C1681E">
        <w:rPr>
          <w:rFonts w:ascii="TimesNewRomanPSMT" w:hAnsi="TimesNewRomanPSMT"/>
          <w:color w:val="000007"/>
          <w:sz w:val="22"/>
          <w:szCs w:val="22"/>
        </w:rPr>
        <w:t>;</w:t>
      </w:r>
    </w:p>
    <w:p w14:paraId="77B5C8A6" w14:textId="5DCC3546" w:rsidR="00E266F9" w:rsidRPr="00C1681E" w:rsidRDefault="00543CCE" w:rsidP="00220672">
      <w:pPr>
        <w:pStyle w:val="NormalWeb"/>
        <w:spacing w:before="0" w:beforeAutospacing="0" w:after="240" w:afterAutospacing="0"/>
        <w:ind w:left="90"/>
        <w:rPr>
          <w:rFonts w:ascii="TimesNewRomanPSMT" w:hAnsi="TimesNewRomanPSMT"/>
          <w:color w:val="000007"/>
          <w:sz w:val="22"/>
          <w:szCs w:val="22"/>
        </w:rPr>
      </w:pPr>
      <w:r w:rsidRPr="00C1681E">
        <w:rPr>
          <w:w w:val="105"/>
          <w:sz w:val="22"/>
          <w:szCs w:val="22"/>
        </w:rPr>
        <w:t>FURTHER</w:t>
      </w:r>
      <w:r w:rsidR="00CC1FAB" w:rsidRPr="00C1681E">
        <w:rPr>
          <w:w w:val="105"/>
          <w:sz w:val="22"/>
          <w:szCs w:val="22"/>
        </w:rPr>
        <w:t xml:space="preserve"> RECALLING that Resolution</w:t>
      </w:r>
      <w:r w:rsidRPr="00C1681E">
        <w:rPr>
          <w:w w:val="105"/>
          <w:sz w:val="22"/>
          <w:szCs w:val="22"/>
        </w:rPr>
        <w:t xml:space="preserve"> 18/02 </w:t>
      </w:r>
      <w:r w:rsidR="00CC1FAB" w:rsidRPr="00C1681E">
        <w:rPr>
          <w:i/>
          <w:iCs/>
          <w:w w:val="105"/>
          <w:sz w:val="22"/>
          <w:szCs w:val="22"/>
        </w:rPr>
        <w:t xml:space="preserve">On management measure for the Conservation of blue sharks caught in association with IOTC fisheries </w:t>
      </w:r>
      <w:r w:rsidR="00DE1BCF" w:rsidRPr="00C1681E">
        <w:rPr>
          <w:w w:val="105"/>
          <w:sz w:val="22"/>
          <w:szCs w:val="22"/>
        </w:rPr>
        <w:t xml:space="preserve">has tasked </w:t>
      </w:r>
      <w:r w:rsidR="00DE1BCF" w:rsidRPr="00C1681E">
        <w:rPr>
          <w:rFonts w:ascii="TimesNewRomanPSMT" w:hAnsi="TimesNewRomanPSMT"/>
          <w:color w:val="000007"/>
          <w:sz w:val="22"/>
          <w:szCs w:val="22"/>
        </w:rPr>
        <w:t xml:space="preserve">the Scientific Committee to provide advice, if possible, on options for candidate limit, threshold and target reference points for the conservation and management of this species in the IOTC </w:t>
      </w:r>
      <w:r w:rsidR="00417CD9" w:rsidRPr="00C1681E">
        <w:rPr>
          <w:rFonts w:ascii="TimesNewRomanPSMT" w:hAnsi="TimesNewRomanPSMT"/>
          <w:color w:val="000007"/>
          <w:sz w:val="22"/>
          <w:szCs w:val="22"/>
        </w:rPr>
        <w:t xml:space="preserve">area of </w:t>
      </w:r>
      <w:proofErr w:type="gramStart"/>
      <w:r w:rsidR="00417CD9" w:rsidRPr="00C1681E">
        <w:rPr>
          <w:rFonts w:ascii="TimesNewRomanPSMT" w:hAnsi="TimesNewRomanPSMT"/>
          <w:color w:val="000007"/>
          <w:sz w:val="22"/>
          <w:szCs w:val="22"/>
        </w:rPr>
        <w:t>competence</w:t>
      </w:r>
      <w:r w:rsidR="00C525CE" w:rsidRPr="00C1681E">
        <w:rPr>
          <w:rFonts w:ascii="TimesNewRomanPSMT" w:hAnsi="TimesNewRomanPSMT"/>
          <w:color w:val="000007"/>
          <w:sz w:val="22"/>
          <w:szCs w:val="22"/>
        </w:rPr>
        <w:t>;</w:t>
      </w:r>
      <w:proofErr w:type="gramEnd"/>
      <w:r w:rsidR="00DE1BCF" w:rsidRPr="00C1681E">
        <w:rPr>
          <w:rFonts w:ascii="TimesNewRomanPSMT" w:hAnsi="TimesNewRomanPSMT"/>
          <w:color w:val="000007"/>
          <w:sz w:val="22"/>
          <w:szCs w:val="22"/>
        </w:rPr>
        <w:t xml:space="preserve"> </w:t>
      </w:r>
    </w:p>
    <w:p w14:paraId="29F5D752" w14:textId="5DCDB211" w:rsidR="00C525CE" w:rsidRPr="00C1681E" w:rsidRDefault="00C525CE" w:rsidP="00220672">
      <w:pPr>
        <w:pStyle w:val="NormalWeb"/>
        <w:spacing w:before="0" w:beforeAutospacing="0" w:after="240" w:afterAutospacing="0"/>
        <w:ind w:left="90"/>
        <w:rPr>
          <w:rFonts w:ascii="TimesNewRomanPSMT" w:hAnsi="TimesNewRomanPSMT"/>
          <w:color w:val="000007"/>
          <w:sz w:val="22"/>
          <w:szCs w:val="22"/>
        </w:rPr>
      </w:pPr>
      <w:r w:rsidRPr="00C1681E">
        <w:rPr>
          <w:rFonts w:ascii="TimesNewRomanPSMT" w:hAnsi="TimesNewRomanPSMT"/>
          <w:color w:val="000007"/>
          <w:sz w:val="22"/>
          <w:szCs w:val="22"/>
          <w:lang w:val="en-US"/>
        </w:rPr>
        <w:t>NOTING that the Commission, at its annual Session in 2024, requested the IOTC Scientific Committee to initiate management strategy evaluation (MSE) simulations for blue shark with the aim of developing a M</w:t>
      </w:r>
      <w:r w:rsidR="00B1403E" w:rsidRPr="00C1681E">
        <w:rPr>
          <w:rFonts w:ascii="TimesNewRomanPSMT" w:hAnsi="TimesNewRomanPSMT"/>
          <w:color w:val="000007"/>
          <w:sz w:val="22"/>
          <w:szCs w:val="22"/>
          <w:lang w:val="en-US"/>
        </w:rPr>
        <w:t xml:space="preserve">anagement </w:t>
      </w:r>
      <w:r w:rsidRPr="00C1681E">
        <w:rPr>
          <w:rFonts w:ascii="TimesNewRomanPSMT" w:hAnsi="TimesNewRomanPSMT"/>
          <w:color w:val="000007"/>
          <w:sz w:val="22"/>
          <w:szCs w:val="22"/>
          <w:lang w:val="en-US"/>
        </w:rPr>
        <w:t>P</w:t>
      </w:r>
      <w:r w:rsidR="00B1403E" w:rsidRPr="00C1681E">
        <w:rPr>
          <w:rFonts w:ascii="TimesNewRomanPSMT" w:hAnsi="TimesNewRomanPSMT"/>
          <w:color w:val="000007"/>
          <w:sz w:val="22"/>
          <w:szCs w:val="22"/>
          <w:lang w:val="en-US"/>
        </w:rPr>
        <w:t>rocedure</w:t>
      </w:r>
      <w:r w:rsidRPr="00C1681E">
        <w:rPr>
          <w:rFonts w:ascii="TimesNewRomanPSMT" w:hAnsi="TimesNewRomanPSMT"/>
          <w:color w:val="000007"/>
          <w:sz w:val="22"/>
          <w:szCs w:val="22"/>
          <w:lang w:val="en-US"/>
        </w:rPr>
        <w:t xml:space="preserve"> for this </w:t>
      </w:r>
      <w:proofErr w:type="gramStart"/>
      <w:r w:rsidRPr="00C1681E">
        <w:rPr>
          <w:rFonts w:ascii="TimesNewRomanPSMT" w:hAnsi="TimesNewRomanPSMT"/>
          <w:color w:val="000007"/>
          <w:sz w:val="22"/>
          <w:szCs w:val="22"/>
          <w:lang w:val="en-US"/>
        </w:rPr>
        <w:t>species</w:t>
      </w:r>
      <w:r w:rsidR="008E4895" w:rsidRPr="00C1681E">
        <w:rPr>
          <w:rFonts w:ascii="TimesNewRomanPSMT" w:hAnsi="TimesNewRomanPSMT"/>
          <w:color w:val="000007"/>
          <w:sz w:val="22"/>
          <w:szCs w:val="22"/>
          <w:lang w:val="en-US"/>
        </w:rPr>
        <w:t>;</w:t>
      </w:r>
      <w:proofErr w:type="gramEnd"/>
      <w:r w:rsidRPr="00C1681E">
        <w:rPr>
          <w:rFonts w:ascii="TimesNewRomanPSMT" w:hAnsi="TimesNewRomanPSMT"/>
          <w:color w:val="000007"/>
          <w:sz w:val="22"/>
          <w:szCs w:val="22"/>
          <w:lang w:val="en-US"/>
        </w:rPr>
        <w:t xml:space="preserve"> </w:t>
      </w:r>
    </w:p>
    <w:p w14:paraId="42971050" w14:textId="2FE66232" w:rsidR="00EB6FB6" w:rsidRPr="00C1681E" w:rsidRDefault="00EB6FB6" w:rsidP="00220672">
      <w:pPr>
        <w:spacing w:after="240" w:line="240" w:lineRule="auto"/>
        <w:ind w:left="109" w:right="110"/>
        <w:jc w:val="both"/>
        <w:rPr>
          <w:rFonts w:cs="Times New Roman"/>
          <w:w w:val="105"/>
          <w:lang w:val="en-GB"/>
        </w:rPr>
      </w:pPr>
      <w:r w:rsidRPr="00C1681E">
        <w:rPr>
          <w:rFonts w:cs="Times New Roman"/>
          <w:w w:val="105"/>
          <w:lang w:val="en-GB"/>
        </w:rPr>
        <w:t>FURTHER NOTING the advice of the IOTC Scientific Committee in 2021 that the Commission should take a cautious approach to the conservation of shortfin mako sharks</w:t>
      </w:r>
      <w:r w:rsidR="00DB221E" w:rsidRPr="00C1681E">
        <w:rPr>
          <w:rFonts w:cs="Times New Roman"/>
          <w:w w:val="105"/>
          <w:lang w:val="en-GB"/>
        </w:rPr>
        <w:t xml:space="preserve"> and silky sharks</w:t>
      </w:r>
      <w:r w:rsidRPr="00C1681E">
        <w:rPr>
          <w:rFonts w:cs="Times New Roman"/>
          <w:w w:val="105"/>
          <w:lang w:val="en-GB"/>
        </w:rPr>
        <w:t xml:space="preserve"> by implementing management actions that reduce fishing </w:t>
      </w:r>
      <w:proofErr w:type="gramStart"/>
      <w:r w:rsidRPr="00C1681E">
        <w:rPr>
          <w:rFonts w:cs="Times New Roman"/>
          <w:w w:val="105"/>
          <w:lang w:val="en-GB"/>
        </w:rPr>
        <w:t>mortality;</w:t>
      </w:r>
      <w:proofErr w:type="gramEnd"/>
    </w:p>
    <w:p w14:paraId="261E2963" w14:textId="75C6F154" w:rsidR="00F65824" w:rsidRPr="00C1681E" w:rsidRDefault="00F65824" w:rsidP="00220672">
      <w:pPr>
        <w:spacing w:after="240" w:line="240" w:lineRule="auto"/>
        <w:ind w:left="109" w:right="110"/>
        <w:jc w:val="both"/>
        <w:rPr>
          <w:rFonts w:cs="Times New Roman"/>
          <w:w w:val="105"/>
          <w:lang w:val="en-GB"/>
        </w:rPr>
      </w:pPr>
      <w:r w:rsidRPr="00C1681E">
        <w:rPr>
          <w:rFonts w:cs="Times New Roman"/>
          <w:w w:val="105"/>
          <w:lang w:val="en-GB"/>
        </w:rPr>
        <w:t xml:space="preserve">RECALLING </w:t>
      </w:r>
      <w:r w:rsidR="004B74B3" w:rsidRPr="00C1681E">
        <w:rPr>
          <w:rFonts w:cs="Times New Roman"/>
          <w:w w:val="105"/>
          <w:lang w:val="en-GB"/>
        </w:rPr>
        <w:t>the advice of the</w:t>
      </w:r>
      <w:r w:rsidRPr="00C1681E">
        <w:rPr>
          <w:rFonts w:cs="Times New Roman"/>
          <w:w w:val="105"/>
          <w:lang w:val="en-GB"/>
        </w:rPr>
        <w:t xml:space="preserve"> IOTC Scientific Committee in 2023 that mitigation measures should be taken to reduce at-vessel and post release mortality of oceanic whitetip shark and silky shark, including consideration of potential gear modifications in longline fleets targeting tuna and swordfish, </w:t>
      </w:r>
      <w:r w:rsidR="004B74B3" w:rsidRPr="00C1681E">
        <w:rPr>
          <w:rFonts w:cs="Times New Roman"/>
          <w:w w:val="105"/>
          <w:lang w:val="en-GB"/>
        </w:rPr>
        <w:t>noting</w:t>
      </w:r>
      <w:r w:rsidRPr="00C1681E">
        <w:rPr>
          <w:rFonts w:cs="Times New Roman"/>
          <w:w w:val="105"/>
          <w:lang w:val="en-GB"/>
        </w:rPr>
        <w:t xml:space="preserve"> </w:t>
      </w:r>
      <w:r w:rsidR="004B74B3" w:rsidRPr="00C1681E">
        <w:rPr>
          <w:rFonts w:cs="Times New Roman"/>
          <w:w w:val="105"/>
          <w:lang w:val="en-GB"/>
        </w:rPr>
        <w:t>that a recent study (Bigelow et al. 2021) concluded in WCPFC that banning both shark lines and wire leaders has the potential to reduce fishing mortality by 40</w:t>
      </w:r>
      <w:r w:rsidR="00505B42" w:rsidRPr="00C1681E">
        <w:rPr>
          <w:rFonts w:cs="Times New Roman"/>
          <w:w w:val="105"/>
          <w:lang w:val="en-GB"/>
        </w:rPr>
        <w:t>.</w:t>
      </w:r>
      <w:r w:rsidR="004B74B3" w:rsidRPr="00C1681E">
        <w:rPr>
          <w:rFonts w:cs="Times New Roman"/>
          <w:w w:val="105"/>
          <w:lang w:val="en-GB"/>
        </w:rPr>
        <w:t>5% for oceanic whitetip shark and by 30.8% for silky shark;</w:t>
      </w:r>
    </w:p>
    <w:p w14:paraId="022B1C25" w14:textId="252B1FF0" w:rsidR="00E10EAE" w:rsidRPr="00C1681E" w:rsidRDefault="00E10EAE" w:rsidP="00220672">
      <w:pPr>
        <w:spacing w:after="240" w:line="240" w:lineRule="auto"/>
        <w:ind w:left="109" w:right="110"/>
        <w:jc w:val="both"/>
        <w:rPr>
          <w:rFonts w:cs="Times New Roman"/>
          <w:w w:val="105"/>
        </w:rPr>
      </w:pPr>
      <w:r w:rsidRPr="00C1681E">
        <w:rPr>
          <w:rFonts w:cs="Times New Roman"/>
          <w:w w:val="105"/>
          <w:lang w:val="en-GB"/>
        </w:rPr>
        <w:t xml:space="preserve">FURTHER RECALLING </w:t>
      </w:r>
      <w:r w:rsidRPr="00C1681E">
        <w:rPr>
          <w:rFonts w:cs="Times New Roman"/>
          <w:w w:val="105"/>
        </w:rPr>
        <w:t>that the Working Party on Ecosystems on Bycatch (WPEB) noted in 2024 on the basis of its review of global research that a prohibition on the use of wire leaders and shark lines by longline and other fisheries operating in the IOTC would likely result in a reduction in both the observed catch and the fishing mortality of shark species, and that the WPEB recommended that additional mitigation measures such as, but not limited to, the non-use of wire leaders and shark lines should be implemented;</w:t>
      </w:r>
    </w:p>
    <w:p w14:paraId="3BC2E714" w14:textId="5D0E7F9A" w:rsidR="003C6AE5" w:rsidRPr="00C1681E" w:rsidRDefault="003C6AE5" w:rsidP="00220672">
      <w:pPr>
        <w:spacing w:after="240" w:line="240" w:lineRule="auto"/>
        <w:ind w:left="109" w:right="110"/>
        <w:jc w:val="both"/>
        <w:rPr>
          <w:rFonts w:cs="Times New Roman"/>
          <w:w w:val="105"/>
        </w:rPr>
      </w:pPr>
      <w:r w:rsidRPr="00C1681E">
        <w:rPr>
          <w:rFonts w:cs="Times New Roman"/>
          <w:w w:val="105"/>
        </w:rPr>
        <w:t xml:space="preserve">MINDFUL of the recommendation of the IOTC Scientific Committee in 2024 to consider the research from the 2024 WPEB report should the Commission wish to consider additional mitigation measures to strengthen the conservation of vulnerable sharks, noting that the WPEB literature review highlighted that a prohibition on the </w:t>
      </w:r>
      <w:r w:rsidRPr="00C1681E">
        <w:rPr>
          <w:rFonts w:cs="Times New Roman"/>
          <w:w w:val="105"/>
        </w:rPr>
        <w:lastRenderedPageBreak/>
        <w:t>use of wire leaders and shark lines by longline and other fisheries operating in the IOTC would likely result in a reduction in both the observed catch and the fishing mortality of shark species</w:t>
      </w:r>
      <w:r w:rsidR="00505B42" w:rsidRPr="00C1681E">
        <w:rPr>
          <w:rFonts w:cs="Times New Roman"/>
          <w:w w:val="105"/>
        </w:rPr>
        <w:t>;</w:t>
      </w:r>
    </w:p>
    <w:p w14:paraId="4ECD76E6" w14:textId="267DDB82" w:rsidR="00060B1B" w:rsidRDefault="00060B1B" w:rsidP="00220672">
      <w:pPr>
        <w:spacing w:after="240" w:line="240" w:lineRule="auto"/>
        <w:ind w:left="109" w:right="110"/>
        <w:jc w:val="both"/>
        <w:rPr>
          <w:ins w:id="5" w:author="SECRETARIAT (FG)" w:date="2026-02-13T07:03:00Z" w16du:dateUtc="2026-02-13T03:03:00Z"/>
          <w:rFonts w:cs="Times New Roman"/>
          <w:lang w:val="en-GB"/>
        </w:rPr>
      </w:pPr>
      <w:r w:rsidRPr="00C1681E">
        <w:rPr>
          <w:rFonts w:cs="Times New Roman"/>
          <w:lang w:val="en-GB"/>
        </w:rPr>
        <w:t>DEEPLY CONCERNED</w:t>
      </w:r>
      <w:r w:rsidR="007A3EC9" w:rsidRPr="00C1681E">
        <w:rPr>
          <w:rFonts w:cs="Times New Roman"/>
          <w:lang w:val="en-GB"/>
        </w:rPr>
        <w:t xml:space="preserve"> </w:t>
      </w:r>
      <w:r w:rsidRPr="00C1681E">
        <w:rPr>
          <w:rFonts w:cs="Times New Roman"/>
          <w:lang w:val="en-GB"/>
        </w:rPr>
        <w:t xml:space="preserve">that </w:t>
      </w:r>
      <w:r w:rsidR="00C52484" w:rsidRPr="00C1681E">
        <w:rPr>
          <w:rFonts w:cs="Times New Roman"/>
          <w:lang w:val="en-GB"/>
        </w:rPr>
        <w:t xml:space="preserve">the majority of the </w:t>
      </w:r>
      <w:r w:rsidRPr="00C1681E">
        <w:rPr>
          <w:rFonts w:cs="Times New Roman"/>
          <w:lang w:val="en-GB"/>
        </w:rPr>
        <w:t xml:space="preserve">species of the order of </w:t>
      </w:r>
      <w:proofErr w:type="spellStart"/>
      <w:r w:rsidRPr="00C1681E">
        <w:rPr>
          <w:rFonts w:cs="Times New Roman"/>
          <w:i/>
          <w:iCs/>
          <w:lang w:val="en-GB"/>
        </w:rPr>
        <w:t>Rhinopristiformes</w:t>
      </w:r>
      <w:proofErr w:type="spellEnd"/>
      <w:r w:rsidRPr="00C1681E">
        <w:rPr>
          <w:rFonts w:cs="Times New Roman"/>
          <w:lang w:val="en-GB"/>
        </w:rPr>
        <w:t xml:space="preserve"> are categori</w:t>
      </w:r>
      <w:r w:rsidR="00B97101" w:rsidRPr="00C1681E">
        <w:rPr>
          <w:rFonts w:cs="Times New Roman"/>
          <w:lang w:val="en-GB"/>
        </w:rPr>
        <w:t>s</w:t>
      </w:r>
      <w:r w:rsidRPr="00C1681E">
        <w:rPr>
          <w:rFonts w:cs="Times New Roman"/>
          <w:lang w:val="en-GB"/>
        </w:rPr>
        <w:t>ed as ‘threatened’</w:t>
      </w:r>
      <w:r w:rsidR="00A11A6C" w:rsidRPr="00C1681E">
        <w:rPr>
          <w:rFonts w:cs="Times New Roman"/>
          <w:lang w:val="en-GB"/>
        </w:rPr>
        <w:t xml:space="preserve"> (meaning either vulnerable, endangered or critically endangered)</w:t>
      </w:r>
      <w:r w:rsidRPr="00C1681E">
        <w:rPr>
          <w:rFonts w:cs="Times New Roman"/>
          <w:lang w:val="en-GB"/>
        </w:rPr>
        <w:t xml:space="preserve"> by the IUCN Red List of Threatened </w:t>
      </w:r>
      <w:r w:rsidR="007A3EC9" w:rsidRPr="00C1681E">
        <w:rPr>
          <w:rFonts w:cs="Times New Roman"/>
          <w:lang w:val="en-GB"/>
        </w:rPr>
        <w:t xml:space="preserve">Species, </w:t>
      </w:r>
      <w:r w:rsidRPr="00C1681E">
        <w:rPr>
          <w:rFonts w:cs="Times New Roman"/>
          <w:lang w:val="en-GB"/>
        </w:rPr>
        <w:t xml:space="preserve">while the fins of these species are highly valued in the global shark fin trade, therefore requiring </w:t>
      </w:r>
      <w:r w:rsidR="007A3EC9" w:rsidRPr="00C1681E">
        <w:rPr>
          <w:rFonts w:cs="Times New Roman"/>
          <w:lang w:val="en-GB"/>
        </w:rPr>
        <w:t xml:space="preserve">protection of the order of </w:t>
      </w:r>
      <w:proofErr w:type="spellStart"/>
      <w:r w:rsidR="007A3EC9" w:rsidRPr="00C1681E">
        <w:rPr>
          <w:rFonts w:cs="Times New Roman"/>
          <w:i/>
          <w:iCs/>
          <w:lang w:val="en-GB"/>
        </w:rPr>
        <w:t>Rhinopristiformes</w:t>
      </w:r>
      <w:proofErr w:type="spellEnd"/>
      <w:r w:rsidR="007A3EC9" w:rsidRPr="00C1681E">
        <w:rPr>
          <w:rFonts w:cs="Times New Roman"/>
          <w:lang w:val="en-GB"/>
        </w:rPr>
        <w:t xml:space="preserve"> from overexploitation for the fin trade </w:t>
      </w:r>
      <w:r w:rsidRPr="00C1681E">
        <w:rPr>
          <w:rFonts w:cs="Times New Roman"/>
          <w:lang w:val="en-GB"/>
        </w:rPr>
        <w:t xml:space="preserve">in the same ways as the orders of </w:t>
      </w:r>
      <w:proofErr w:type="spellStart"/>
      <w:r w:rsidRPr="00C1681E">
        <w:rPr>
          <w:rFonts w:cs="Times New Roman"/>
          <w:i/>
          <w:iCs/>
          <w:lang w:val="en-GB"/>
        </w:rPr>
        <w:t>Selachimorpha</w:t>
      </w:r>
      <w:proofErr w:type="spellEnd"/>
      <w:r w:rsidR="007A3EC9" w:rsidRPr="00C1681E">
        <w:rPr>
          <w:rFonts w:cs="Times New Roman"/>
          <w:lang w:val="en-GB"/>
        </w:rPr>
        <w:t>;</w:t>
      </w:r>
    </w:p>
    <w:p w14:paraId="0B1C76BC" w14:textId="0E996235" w:rsidR="00B94F4E" w:rsidRDefault="00B94F4E" w:rsidP="00220672">
      <w:pPr>
        <w:spacing w:after="240" w:line="240" w:lineRule="auto"/>
        <w:ind w:left="109" w:right="110"/>
        <w:jc w:val="both"/>
        <w:rPr>
          <w:rFonts w:cs="Times New Roman"/>
          <w:w w:val="105"/>
          <w:lang w:val="en-GB"/>
        </w:rPr>
      </w:pPr>
      <w:ins w:id="6" w:author="SECRETARIAT (FG)" w:date="2026-02-13T07:03:00Z" w16du:dateUtc="2026-02-13T03:03:00Z">
        <w:r w:rsidRPr="00C1681E">
          <w:rPr>
            <w:rFonts w:cs="Times New Roman"/>
            <w:w w:val="105"/>
            <w:lang w:val="en-GB"/>
          </w:rPr>
          <w:t xml:space="preserve">RECALLING </w:t>
        </w:r>
      </w:ins>
      <w:ins w:id="7" w:author="SECRETARIAT (FG)" w:date="2026-02-13T07:08:00Z" w16du:dateUtc="2026-02-13T03:08:00Z">
        <w:r w:rsidRPr="005B2EA2">
          <w:rPr>
            <w:rFonts w:asciiTheme="majorHAnsi" w:eastAsia="Aptos" w:hAnsiTheme="majorHAnsi" w:cstheme="majorHAnsi"/>
          </w:rPr>
          <w:t xml:space="preserve">the WPEB had </w:t>
        </w:r>
        <w:r w:rsidRPr="005B2EA2">
          <w:rPr>
            <w:rFonts w:asciiTheme="majorHAnsi" w:eastAsia="Aptos" w:hAnsiTheme="majorHAnsi" w:cstheme="majorHAnsi"/>
            <w:b/>
            <w:bCs/>
          </w:rPr>
          <w:t>REVIEWED</w:t>
        </w:r>
        <w:r w:rsidRPr="005B2EA2">
          <w:rPr>
            <w:rFonts w:asciiTheme="majorHAnsi" w:eastAsia="Aptos" w:hAnsiTheme="majorHAnsi" w:cstheme="majorHAnsi"/>
          </w:rPr>
          <w:t xml:space="preserve"> the minimum standards set out in Annex III of Resolution 25/08 and </w:t>
        </w:r>
        <w:r w:rsidRPr="005B2EA2">
          <w:rPr>
            <w:rFonts w:asciiTheme="majorHAnsi" w:eastAsia="Aptos" w:hAnsiTheme="majorHAnsi" w:cstheme="majorHAnsi"/>
            <w:b/>
            <w:bCs/>
          </w:rPr>
          <w:t>ADOPTED</w:t>
        </w:r>
        <w:r w:rsidRPr="005B2EA2">
          <w:rPr>
            <w:rFonts w:asciiTheme="majorHAnsi" w:eastAsia="Aptos" w:hAnsiTheme="majorHAnsi" w:cstheme="majorHAnsi"/>
          </w:rPr>
          <w:t xml:space="preserve"> the revisions made by members of the group which can be found in Annex XVII of the WPEB report. The SC </w:t>
        </w:r>
        <w:r w:rsidRPr="005B2EA2">
          <w:rPr>
            <w:rFonts w:asciiTheme="majorHAnsi" w:eastAsia="Aptos" w:hAnsiTheme="majorHAnsi" w:cstheme="majorHAnsi"/>
            <w:b/>
            <w:bCs/>
          </w:rPr>
          <w:t>RECOMMENDED</w:t>
        </w:r>
        <w:r w:rsidRPr="005B2EA2">
          <w:rPr>
            <w:rFonts w:asciiTheme="majorHAnsi" w:eastAsia="Aptos" w:hAnsiTheme="majorHAnsi" w:cstheme="majorHAnsi"/>
          </w:rPr>
          <w:t xml:space="preserve"> that the Commission consider these standards for adoption in 2026.</w:t>
        </w:r>
      </w:ins>
    </w:p>
    <w:p w14:paraId="2BE4AEC3" w14:textId="11F4E16B" w:rsidR="0043043F" w:rsidRPr="00C1681E" w:rsidRDefault="0043043F" w:rsidP="00220672">
      <w:pPr>
        <w:pStyle w:val="BodyText"/>
        <w:spacing w:after="240"/>
        <w:ind w:left="109"/>
        <w:jc w:val="both"/>
        <w:rPr>
          <w:lang w:val="en-GB"/>
        </w:rPr>
      </w:pPr>
      <w:r w:rsidRPr="00C1681E">
        <w:rPr>
          <w:w w:val="105"/>
          <w:lang w:val="en-GB"/>
        </w:rPr>
        <w:t xml:space="preserve">ADOPTS, in accordance with paragraph 1 of Article IX of the IOTC Agreement, </w:t>
      </w:r>
      <w:r w:rsidR="00B5264A" w:rsidRPr="00C1681E">
        <w:rPr>
          <w:w w:val="105"/>
          <w:lang w:val="en-GB"/>
        </w:rPr>
        <w:t>the following</w:t>
      </w:r>
      <w:r w:rsidRPr="00C1681E">
        <w:rPr>
          <w:w w:val="105"/>
          <w:lang w:val="en-GB"/>
        </w:rPr>
        <w:t>:</w:t>
      </w:r>
    </w:p>
    <w:p w14:paraId="21B8E059" w14:textId="7CD9C46F" w:rsidR="00B423FF" w:rsidRPr="00C1681E" w:rsidRDefault="00907051" w:rsidP="00A1600B">
      <w:pPr>
        <w:pStyle w:val="Heading1"/>
        <w:spacing w:line="276" w:lineRule="auto"/>
        <w:rPr>
          <w:rFonts w:ascii="Times New Roman" w:hAnsi="Times New Roman" w:cs="Times New Roman"/>
          <w:b/>
          <w:bCs/>
          <w:i w:val="0"/>
          <w:iCs w:val="0"/>
          <w:sz w:val="22"/>
          <w:szCs w:val="22"/>
          <w:lang w:val="en-GB"/>
        </w:rPr>
      </w:pPr>
      <w:r w:rsidRPr="00C1681E">
        <w:rPr>
          <w:rFonts w:ascii="Times New Roman" w:hAnsi="Times New Roman" w:cs="Times New Roman"/>
          <w:b/>
          <w:bCs/>
          <w:i w:val="0"/>
          <w:iCs w:val="0"/>
          <w:sz w:val="22"/>
          <w:szCs w:val="22"/>
          <w:lang w:val="en-GB"/>
        </w:rPr>
        <w:t>Definitions</w:t>
      </w:r>
    </w:p>
    <w:p w14:paraId="5E764DC7" w14:textId="77777777" w:rsidR="00B423FF" w:rsidRPr="00C1681E" w:rsidRDefault="00B423FF" w:rsidP="00220672">
      <w:pPr>
        <w:pStyle w:val="ListParagraph"/>
        <w:widowControl w:val="0"/>
        <w:numPr>
          <w:ilvl w:val="0"/>
          <w:numId w:val="2"/>
        </w:numPr>
        <w:tabs>
          <w:tab w:val="left" w:pos="818"/>
          <w:tab w:val="left" w:pos="819"/>
        </w:tabs>
        <w:autoSpaceDE w:val="0"/>
        <w:autoSpaceDN w:val="0"/>
        <w:spacing w:after="240" w:line="240" w:lineRule="auto"/>
        <w:ind w:left="818" w:right="200" w:hanging="709"/>
        <w:contextualSpacing w:val="0"/>
        <w:jc w:val="both"/>
        <w:rPr>
          <w:rFonts w:cs="Times New Roman"/>
          <w:lang w:val="en-GB"/>
        </w:rPr>
      </w:pPr>
      <w:proofErr w:type="gramStart"/>
      <w:r w:rsidRPr="00C1681E">
        <w:rPr>
          <w:rFonts w:cs="Times New Roman"/>
          <w:lang w:val="en-GB"/>
        </w:rPr>
        <w:t>For the purpose of</w:t>
      </w:r>
      <w:proofErr w:type="gramEnd"/>
      <w:r w:rsidRPr="00C1681E">
        <w:rPr>
          <w:rFonts w:cs="Times New Roman"/>
          <w:lang w:val="en-GB"/>
        </w:rPr>
        <w:t xml:space="preserve"> this Resolution:</w:t>
      </w:r>
    </w:p>
    <w:p w14:paraId="27239CD2" w14:textId="20DA2B95" w:rsidR="00B423FF" w:rsidRPr="00C1681E" w:rsidRDefault="00B423FF" w:rsidP="00220672">
      <w:pPr>
        <w:pStyle w:val="ListParagraph"/>
        <w:widowControl w:val="0"/>
        <w:numPr>
          <w:ilvl w:val="0"/>
          <w:numId w:val="3"/>
        </w:numPr>
        <w:tabs>
          <w:tab w:val="left" w:pos="818"/>
          <w:tab w:val="left" w:pos="819"/>
        </w:tabs>
        <w:autoSpaceDE w:val="0"/>
        <w:autoSpaceDN w:val="0"/>
        <w:spacing w:after="240" w:line="240" w:lineRule="auto"/>
        <w:ind w:right="200"/>
        <w:contextualSpacing w:val="0"/>
        <w:jc w:val="both"/>
        <w:rPr>
          <w:rFonts w:cs="Times New Roman"/>
          <w:lang w:val="en-GB"/>
        </w:rPr>
      </w:pPr>
      <w:r w:rsidRPr="00C1681E">
        <w:rPr>
          <w:rFonts w:cs="Times New Roman"/>
          <w:lang w:val="en-GB"/>
        </w:rPr>
        <w:t>“CPCs” means Contracting Parties or Cooperating Non-Contracting Parties to the IOTC Agreement.</w:t>
      </w:r>
    </w:p>
    <w:p w14:paraId="771371F0" w14:textId="0188F36E" w:rsidR="00323D60" w:rsidRPr="00C1681E" w:rsidRDefault="003A5AEF" w:rsidP="00220672">
      <w:pPr>
        <w:pStyle w:val="ListParagraph"/>
        <w:widowControl w:val="0"/>
        <w:numPr>
          <w:ilvl w:val="0"/>
          <w:numId w:val="3"/>
        </w:numPr>
        <w:tabs>
          <w:tab w:val="left" w:pos="818"/>
          <w:tab w:val="left" w:pos="819"/>
        </w:tabs>
        <w:autoSpaceDE w:val="0"/>
        <w:autoSpaceDN w:val="0"/>
        <w:spacing w:after="240" w:line="240" w:lineRule="auto"/>
        <w:ind w:right="200"/>
        <w:contextualSpacing w:val="0"/>
        <w:jc w:val="both"/>
        <w:rPr>
          <w:rFonts w:cs="Times New Roman"/>
          <w:lang w:val="en-GB"/>
        </w:rPr>
      </w:pPr>
      <w:r w:rsidRPr="00C1681E">
        <w:rPr>
          <w:rFonts w:cs="Times New Roman"/>
          <w:lang w:val="en-GB"/>
        </w:rPr>
        <w:t>“IOTC Species” means all species of fish listed in Annex B of the IOTC Agreement.</w:t>
      </w:r>
    </w:p>
    <w:p w14:paraId="4C837EF0" w14:textId="489AD613" w:rsidR="00B423FF" w:rsidRPr="00C1681E" w:rsidRDefault="00B423FF" w:rsidP="00220672">
      <w:pPr>
        <w:pStyle w:val="ListParagraph"/>
        <w:widowControl w:val="0"/>
        <w:numPr>
          <w:ilvl w:val="0"/>
          <w:numId w:val="3"/>
        </w:numPr>
        <w:tabs>
          <w:tab w:val="left" w:pos="818"/>
          <w:tab w:val="left" w:pos="819"/>
        </w:tabs>
        <w:autoSpaceDE w:val="0"/>
        <w:autoSpaceDN w:val="0"/>
        <w:spacing w:after="240" w:line="240" w:lineRule="auto"/>
        <w:ind w:right="200"/>
        <w:contextualSpacing w:val="0"/>
        <w:jc w:val="both"/>
        <w:rPr>
          <w:rFonts w:cs="Times New Roman"/>
          <w:lang w:val="en-GB"/>
        </w:rPr>
      </w:pPr>
      <w:r w:rsidRPr="00C1681E">
        <w:rPr>
          <w:rFonts w:cs="Times New Roman"/>
          <w:lang w:val="en-GB"/>
        </w:rPr>
        <w:t xml:space="preserve">“Sharks” means all species belonging to the 8 orders of </w:t>
      </w:r>
      <w:proofErr w:type="spellStart"/>
      <w:r w:rsidRPr="00C1681E">
        <w:rPr>
          <w:rFonts w:cs="Times New Roman"/>
          <w:i/>
          <w:iCs/>
          <w:lang w:val="en-GB"/>
        </w:rPr>
        <w:t>Selachimorpha</w:t>
      </w:r>
      <w:proofErr w:type="spellEnd"/>
      <w:r w:rsidRPr="00C1681E">
        <w:rPr>
          <w:rFonts w:cs="Times New Roman"/>
          <w:lang w:val="en-GB"/>
        </w:rPr>
        <w:t xml:space="preserve"> (</w:t>
      </w:r>
      <w:proofErr w:type="spellStart"/>
      <w:r w:rsidRPr="00C1681E">
        <w:rPr>
          <w:rFonts w:cs="Times New Roman"/>
          <w:i/>
          <w:iCs/>
          <w:lang w:val="en-GB"/>
        </w:rPr>
        <w:t>Carcharhiniformes</w:t>
      </w:r>
      <w:proofErr w:type="spellEnd"/>
      <w:r w:rsidRPr="00C1681E">
        <w:rPr>
          <w:rFonts w:cs="Times New Roman"/>
          <w:i/>
          <w:iCs/>
          <w:lang w:val="en-GB"/>
        </w:rPr>
        <w:t xml:space="preserve">, </w:t>
      </w:r>
      <w:proofErr w:type="spellStart"/>
      <w:r w:rsidRPr="00C1681E">
        <w:rPr>
          <w:rFonts w:cs="Times New Roman"/>
          <w:i/>
          <w:iCs/>
          <w:lang w:val="en-GB"/>
        </w:rPr>
        <w:t>Lamniformes</w:t>
      </w:r>
      <w:proofErr w:type="spellEnd"/>
      <w:r w:rsidRPr="00C1681E">
        <w:rPr>
          <w:rFonts w:cs="Times New Roman"/>
          <w:i/>
          <w:iCs/>
          <w:lang w:val="en-GB"/>
        </w:rPr>
        <w:t xml:space="preserve">, </w:t>
      </w:r>
      <w:proofErr w:type="spellStart"/>
      <w:r w:rsidRPr="00C1681E">
        <w:rPr>
          <w:rFonts w:cs="Times New Roman"/>
          <w:i/>
          <w:iCs/>
          <w:lang w:val="en-GB"/>
        </w:rPr>
        <w:t>Orectolobiformes</w:t>
      </w:r>
      <w:proofErr w:type="spellEnd"/>
      <w:r w:rsidRPr="00C1681E">
        <w:rPr>
          <w:rFonts w:cs="Times New Roman"/>
          <w:i/>
          <w:iCs/>
          <w:lang w:val="en-GB"/>
        </w:rPr>
        <w:t xml:space="preserve">, </w:t>
      </w:r>
      <w:proofErr w:type="spellStart"/>
      <w:r w:rsidRPr="00C1681E">
        <w:rPr>
          <w:rFonts w:cs="Times New Roman"/>
          <w:i/>
          <w:iCs/>
          <w:lang w:val="en-GB"/>
        </w:rPr>
        <w:t>Heterodontiformes</w:t>
      </w:r>
      <w:proofErr w:type="spellEnd"/>
      <w:r w:rsidRPr="00C1681E">
        <w:rPr>
          <w:rFonts w:cs="Times New Roman"/>
          <w:i/>
          <w:iCs/>
          <w:lang w:val="en-GB"/>
        </w:rPr>
        <w:t xml:space="preserve">, </w:t>
      </w:r>
      <w:proofErr w:type="spellStart"/>
      <w:r w:rsidRPr="00C1681E">
        <w:rPr>
          <w:rFonts w:cs="Times New Roman"/>
          <w:i/>
          <w:iCs/>
          <w:lang w:val="en-GB"/>
        </w:rPr>
        <w:t>Squaliformes</w:t>
      </w:r>
      <w:proofErr w:type="spellEnd"/>
      <w:r w:rsidRPr="00C1681E">
        <w:rPr>
          <w:rFonts w:cs="Times New Roman"/>
          <w:i/>
          <w:iCs/>
          <w:lang w:val="en-GB"/>
        </w:rPr>
        <w:t xml:space="preserve">, </w:t>
      </w:r>
      <w:proofErr w:type="spellStart"/>
      <w:r w:rsidRPr="00C1681E">
        <w:rPr>
          <w:rFonts w:cs="Times New Roman"/>
          <w:i/>
          <w:iCs/>
          <w:lang w:val="en-GB"/>
        </w:rPr>
        <w:t>Squatiniformes</w:t>
      </w:r>
      <w:proofErr w:type="spellEnd"/>
      <w:r w:rsidRPr="00C1681E">
        <w:rPr>
          <w:rFonts w:cs="Times New Roman"/>
          <w:i/>
          <w:iCs/>
          <w:lang w:val="en-GB"/>
        </w:rPr>
        <w:t xml:space="preserve">, </w:t>
      </w:r>
      <w:proofErr w:type="spellStart"/>
      <w:r w:rsidRPr="00C1681E">
        <w:rPr>
          <w:rFonts w:cs="Times New Roman"/>
          <w:i/>
          <w:iCs/>
          <w:lang w:val="en-GB"/>
        </w:rPr>
        <w:t>Hexanchiformes</w:t>
      </w:r>
      <w:proofErr w:type="spellEnd"/>
      <w:r w:rsidRPr="00C1681E">
        <w:rPr>
          <w:rFonts w:cs="Times New Roman"/>
          <w:i/>
          <w:iCs/>
          <w:lang w:val="en-GB"/>
        </w:rPr>
        <w:t xml:space="preserve">, and </w:t>
      </w:r>
      <w:proofErr w:type="spellStart"/>
      <w:r w:rsidRPr="00C1681E">
        <w:rPr>
          <w:rFonts w:cs="Times New Roman"/>
          <w:i/>
          <w:iCs/>
          <w:lang w:val="en-GB"/>
        </w:rPr>
        <w:t>Pristiophoriformes</w:t>
      </w:r>
      <w:proofErr w:type="spellEnd"/>
      <w:r w:rsidRPr="00C1681E">
        <w:rPr>
          <w:rFonts w:cs="Times New Roman"/>
          <w:lang w:val="en-GB"/>
        </w:rPr>
        <w:t xml:space="preserve">) and </w:t>
      </w:r>
      <w:r w:rsidR="00F11A9F" w:rsidRPr="00C1681E">
        <w:rPr>
          <w:rFonts w:cs="Times New Roman"/>
          <w:lang w:val="en-GB"/>
        </w:rPr>
        <w:t xml:space="preserve">all species </w:t>
      </w:r>
      <w:r w:rsidRPr="00C1681E">
        <w:rPr>
          <w:rFonts w:cs="Times New Roman"/>
          <w:lang w:val="en-GB"/>
        </w:rPr>
        <w:t xml:space="preserve">of the order of </w:t>
      </w:r>
      <w:proofErr w:type="spellStart"/>
      <w:r w:rsidRPr="00C1681E">
        <w:rPr>
          <w:rFonts w:cs="Times New Roman"/>
          <w:i/>
          <w:iCs/>
          <w:lang w:val="en-GB"/>
        </w:rPr>
        <w:t>Rhinopristiformes</w:t>
      </w:r>
      <w:proofErr w:type="spellEnd"/>
      <w:r w:rsidRPr="00C1681E">
        <w:rPr>
          <w:rFonts w:cs="Times New Roman"/>
          <w:lang w:val="en-GB"/>
        </w:rPr>
        <w:t>.</w:t>
      </w:r>
    </w:p>
    <w:p w14:paraId="06899BB5" w14:textId="77777777" w:rsidR="00EE1414" w:rsidRPr="00C1681E" w:rsidRDefault="00EE1414" w:rsidP="00220672">
      <w:pPr>
        <w:pStyle w:val="ListParagraph"/>
        <w:widowControl w:val="0"/>
        <w:numPr>
          <w:ilvl w:val="0"/>
          <w:numId w:val="3"/>
        </w:numPr>
        <w:tabs>
          <w:tab w:val="left" w:pos="818"/>
          <w:tab w:val="left" w:pos="819"/>
        </w:tabs>
        <w:autoSpaceDE w:val="0"/>
        <w:autoSpaceDN w:val="0"/>
        <w:spacing w:after="240" w:line="240" w:lineRule="auto"/>
        <w:ind w:right="200"/>
        <w:contextualSpacing w:val="0"/>
        <w:jc w:val="both"/>
        <w:rPr>
          <w:rFonts w:cs="Times New Roman"/>
          <w:lang w:val="en-GB"/>
        </w:rPr>
      </w:pPr>
      <w:r w:rsidRPr="00C1681E">
        <w:rPr>
          <w:rFonts w:cs="Times New Roman"/>
          <w:lang w:val="en-GB"/>
        </w:rPr>
        <w:t xml:space="preserve">“Blue sharks” means the species </w:t>
      </w:r>
      <w:r w:rsidRPr="00C1681E">
        <w:rPr>
          <w:rFonts w:cs="Times New Roman"/>
          <w:i/>
          <w:iCs/>
          <w:lang w:val="en-GB"/>
        </w:rPr>
        <w:t>Prionace glauca</w:t>
      </w:r>
      <w:r w:rsidRPr="00C1681E">
        <w:rPr>
          <w:rFonts w:cs="Times New Roman"/>
          <w:lang w:val="en-GB"/>
        </w:rPr>
        <w:t>.</w:t>
      </w:r>
    </w:p>
    <w:p w14:paraId="718EE0C2" w14:textId="19DF1D16" w:rsidR="001537A4" w:rsidRPr="00C1681E" w:rsidRDefault="001537A4" w:rsidP="00220672">
      <w:pPr>
        <w:pStyle w:val="ListParagraph"/>
        <w:widowControl w:val="0"/>
        <w:numPr>
          <w:ilvl w:val="0"/>
          <w:numId w:val="3"/>
        </w:numPr>
        <w:tabs>
          <w:tab w:val="left" w:pos="818"/>
          <w:tab w:val="left" w:pos="819"/>
        </w:tabs>
        <w:autoSpaceDE w:val="0"/>
        <w:autoSpaceDN w:val="0"/>
        <w:spacing w:after="240" w:line="240" w:lineRule="auto"/>
        <w:ind w:right="200"/>
        <w:contextualSpacing w:val="0"/>
        <w:jc w:val="both"/>
        <w:rPr>
          <w:rFonts w:cs="Times New Roman"/>
          <w:lang w:val="en-GB"/>
        </w:rPr>
      </w:pPr>
      <w:r w:rsidRPr="00C1681E">
        <w:rPr>
          <w:rFonts w:cs="Times New Roman"/>
          <w:lang w:val="en-GB"/>
        </w:rPr>
        <w:t>“Hammerhead sharks” means</w:t>
      </w:r>
      <w:r w:rsidR="00AE161E" w:rsidRPr="00C1681E">
        <w:rPr>
          <w:rFonts w:cs="Times New Roman"/>
          <w:lang w:val="en-GB"/>
        </w:rPr>
        <w:t xml:space="preserve"> all species of the family of </w:t>
      </w:r>
      <w:r w:rsidR="00AE161E" w:rsidRPr="00C1681E">
        <w:rPr>
          <w:rFonts w:cs="Times New Roman"/>
          <w:i/>
          <w:iCs/>
          <w:lang w:val="en-GB"/>
        </w:rPr>
        <w:t>Sphyrnidae</w:t>
      </w:r>
      <w:r w:rsidR="00AE161E" w:rsidRPr="00C1681E">
        <w:rPr>
          <w:rFonts w:cs="Times New Roman"/>
          <w:lang w:val="en-GB"/>
        </w:rPr>
        <w:t>.</w:t>
      </w:r>
    </w:p>
    <w:p w14:paraId="6FC7AFD9" w14:textId="301DEB40" w:rsidR="00EE1414" w:rsidRPr="00C1681E" w:rsidRDefault="00EE1414" w:rsidP="00220672">
      <w:pPr>
        <w:pStyle w:val="ListParagraph"/>
        <w:widowControl w:val="0"/>
        <w:numPr>
          <w:ilvl w:val="0"/>
          <w:numId w:val="3"/>
        </w:numPr>
        <w:tabs>
          <w:tab w:val="left" w:pos="818"/>
          <w:tab w:val="left" w:pos="819"/>
        </w:tabs>
        <w:autoSpaceDE w:val="0"/>
        <w:autoSpaceDN w:val="0"/>
        <w:spacing w:after="240" w:line="240" w:lineRule="auto"/>
        <w:ind w:right="200"/>
        <w:contextualSpacing w:val="0"/>
        <w:jc w:val="both"/>
        <w:rPr>
          <w:rFonts w:cs="Times New Roman"/>
          <w:lang w:val="en-GB"/>
        </w:rPr>
      </w:pPr>
      <w:r w:rsidRPr="00C1681E">
        <w:rPr>
          <w:rFonts w:cs="Times New Roman"/>
          <w:lang w:val="en-GB"/>
        </w:rPr>
        <w:t xml:space="preserve">“Oceanic whitetip sharks” means the species </w:t>
      </w:r>
      <w:r w:rsidRPr="00C1681E">
        <w:rPr>
          <w:rFonts w:cs="Times New Roman"/>
          <w:i/>
          <w:iCs/>
          <w:lang w:val="en-GB"/>
        </w:rPr>
        <w:t>Carcharhinus longimanus</w:t>
      </w:r>
      <w:r w:rsidRPr="00C1681E">
        <w:rPr>
          <w:rFonts w:cs="Times New Roman"/>
          <w:lang w:val="en-GB"/>
        </w:rPr>
        <w:t>.</w:t>
      </w:r>
    </w:p>
    <w:p w14:paraId="60AC1A60" w14:textId="30E053E0" w:rsidR="001537A4" w:rsidRPr="00C1681E" w:rsidRDefault="001537A4" w:rsidP="00220672">
      <w:pPr>
        <w:pStyle w:val="ListParagraph"/>
        <w:widowControl w:val="0"/>
        <w:numPr>
          <w:ilvl w:val="0"/>
          <w:numId w:val="3"/>
        </w:numPr>
        <w:tabs>
          <w:tab w:val="left" w:pos="818"/>
          <w:tab w:val="left" w:pos="819"/>
        </w:tabs>
        <w:autoSpaceDE w:val="0"/>
        <w:autoSpaceDN w:val="0"/>
        <w:spacing w:after="240" w:line="240" w:lineRule="auto"/>
        <w:ind w:right="200"/>
        <w:contextualSpacing w:val="0"/>
        <w:jc w:val="both"/>
        <w:rPr>
          <w:rFonts w:cs="Times New Roman"/>
          <w:lang w:val="en-GB"/>
        </w:rPr>
      </w:pPr>
      <w:r w:rsidRPr="00C1681E">
        <w:rPr>
          <w:rFonts w:cs="Times New Roman"/>
          <w:lang w:val="en-GB"/>
        </w:rPr>
        <w:t xml:space="preserve">“Mako sharks” means </w:t>
      </w:r>
      <w:r w:rsidR="00AE161E" w:rsidRPr="00C1681E">
        <w:rPr>
          <w:rFonts w:cs="Times New Roman"/>
          <w:lang w:val="en-GB"/>
        </w:rPr>
        <w:t xml:space="preserve">the species </w:t>
      </w:r>
      <w:proofErr w:type="spellStart"/>
      <w:r w:rsidR="00AE161E" w:rsidRPr="00C1681E">
        <w:rPr>
          <w:rFonts w:cs="Times New Roman"/>
          <w:i/>
          <w:iCs/>
          <w:lang w:val="en-GB"/>
        </w:rPr>
        <w:t>Isurus</w:t>
      </w:r>
      <w:proofErr w:type="spellEnd"/>
      <w:r w:rsidR="00AE161E" w:rsidRPr="00C1681E">
        <w:rPr>
          <w:rFonts w:cs="Times New Roman"/>
          <w:i/>
          <w:iCs/>
          <w:lang w:val="en-GB"/>
        </w:rPr>
        <w:t xml:space="preserve"> </w:t>
      </w:r>
      <w:proofErr w:type="spellStart"/>
      <w:r w:rsidR="00AE161E" w:rsidRPr="00C1681E">
        <w:rPr>
          <w:rFonts w:cs="Times New Roman"/>
          <w:i/>
          <w:iCs/>
          <w:lang w:val="en-GB"/>
        </w:rPr>
        <w:t>oxyrinchus</w:t>
      </w:r>
      <w:proofErr w:type="spellEnd"/>
      <w:r w:rsidR="00AE161E" w:rsidRPr="00C1681E">
        <w:rPr>
          <w:rFonts w:cs="Times New Roman"/>
          <w:lang w:val="en-GB"/>
        </w:rPr>
        <w:t xml:space="preserve"> and </w:t>
      </w:r>
      <w:proofErr w:type="spellStart"/>
      <w:r w:rsidR="00AE161E" w:rsidRPr="00C1681E">
        <w:rPr>
          <w:rFonts w:cs="Times New Roman"/>
          <w:i/>
          <w:iCs/>
          <w:lang w:val="en-GB"/>
        </w:rPr>
        <w:t>Isurus</w:t>
      </w:r>
      <w:proofErr w:type="spellEnd"/>
      <w:r w:rsidR="00AE161E" w:rsidRPr="00C1681E">
        <w:rPr>
          <w:rFonts w:cs="Times New Roman"/>
          <w:i/>
          <w:iCs/>
          <w:lang w:val="en-GB"/>
        </w:rPr>
        <w:t xml:space="preserve"> </w:t>
      </w:r>
      <w:proofErr w:type="spellStart"/>
      <w:r w:rsidR="00AE161E" w:rsidRPr="00C1681E">
        <w:rPr>
          <w:rFonts w:cs="Times New Roman"/>
          <w:i/>
          <w:iCs/>
          <w:lang w:val="en-GB"/>
        </w:rPr>
        <w:t>paucus</w:t>
      </w:r>
      <w:proofErr w:type="spellEnd"/>
      <w:r w:rsidR="00AE161E" w:rsidRPr="00C1681E">
        <w:rPr>
          <w:rFonts w:cs="Times New Roman"/>
          <w:lang w:val="en-GB"/>
        </w:rPr>
        <w:t>.</w:t>
      </w:r>
    </w:p>
    <w:p w14:paraId="46482375" w14:textId="53F2C790" w:rsidR="001537A4" w:rsidRPr="00C1681E" w:rsidRDefault="001537A4" w:rsidP="00220672">
      <w:pPr>
        <w:pStyle w:val="ListParagraph"/>
        <w:widowControl w:val="0"/>
        <w:numPr>
          <w:ilvl w:val="0"/>
          <w:numId w:val="3"/>
        </w:numPr>
        <w:tabs>
          <w:tab w:val="left" w:pos="818"/>
          <w:tab w:val="left" w:pos="819"/>
        </w:tabs>
        <w:autoSpaceDE w:val="0"/>
        <w:autoSpaceDN w:val="0"/>
        <w:spacing w:after="240" w:line="240" w:lineRule="auto"/>
        <w:ind w:right="200"/>
        <w:contextualSpacing w:val="0"/>
        <w:jc w:val="both"/>
        <w:rPr>
          <w:rFonts w:cs="Times New Roman"/>
          <w:lang w:val="en-GB"/>
        </w:rPr>
      </w:pPr>
      <w:r w:rsidRPr="00C1681E">
        <w:rPr>
          <w:rFonts w:cs="Times New Roman"/>
          <w:lang w:val="en-GB"/>
        </w:rPr>
        <w:t xml:space="preserve">“Silky sharks” means </w:t>
      </w:r>
      <w:r w:rsidR="00AE161E" w:rsidRPr="00C1681E">
        <w:rPr>
          <w:rFonts w:cs="Times New Roman"/>
          <w:lang w:val="en-GB"/>
        </w:rPr>
        <w:t xml:space="preserve">the species </w:t>
      </w:r>
      <w:r w:rsidR="00AE161E" w:rsidRPr="00C1681E">
        <w:rPr>
          <w:rFonts w:cs="Times New Roman"/>
          <w:i/>
          <w:iCs/>
          <w:lang w:val="en-GB"/>
        </w:rPr>
        <w:t xml:space="preserve">Carcharhinus </w:t>
      </w:r>
      <w:proofErr w:type="spellStart"/>
      <w:r w:rsidR="00AE161E" w:rsidRPr="00C1681E">
        <w:rPr>
          <w:rFonts w:cs="Times New Roman"/>
          <w:i/>
          <w:iCs/>
          <w:lang w:val="en-GB"/>
        </w:rPr>
        <w:t>falciformis</w:t>
      </w:r>
      <w:proofErr w:type="spellEnd"/>
      <w:r w:rsidR="00AE161E" w:rsidRPr="00C1681E">
        <w:rPr>
          <w:rFonts w:cs="Times New Roman"/>
          <w:lang w:val="en-GB"/>
        </w:rPr>
        <w:t>.</w:t>
      </w:r>
    </w:p>
    <w:p w14:paraId="5DE9BD31" w14:textId="288F9310" w:rsidR="000C260F" w:rsidRPr="00C1681E" w:rsidRDefault="000C260F" w:rsidP="00220672">
      <w:pPr>
        <w:pStyle w:val="ListParagraph"/>
        <w:widowControl w:val="0"/>
        <w:numPr>
          <w:ilvl w:val="0"/>
          <w:numId w:val="3"/>
        </w:numPr>
        <w:tabs>
          <w:tab w:val="left" w:pos="818"/>
          <w:tab w:val="left" w:pos="819"/>
        </w:tabs>
        <w:autoSpaceDE w:val="0"/>
        <w:autoSpaceDN w:val="0"/>
        <w:spacing w:after="240" w:line="240" w:lineRule="auto"/>
        <w:ind w:right="200"/>
        <w:contextualSpacing w:val="0"/>
        <w:jc w:val="both"/>
        <w:rPr>
          <w:rFonts w:cs="Times New Roman"/>
          <w:lang w:val="en-GB"/>
        </w:rPr>
      </w:pPr>
      <w:r w:rsidRPr="00C1681E">
        <w:rPr>
          <w:rFonts w:cs="Times New Roman"/>
          <w:lang w:val="en-GB"/>
        </w:rPr>
        <w:t xml:space="preserve">“Thresher sharks” means </w:t>
      </w:r>
      <w:r w:rsidR="005B6B84" w:rsidRPr="00C1681E">
        <w:rPr>
          <w:rFonts w:cs="Times New Roman"/>
          <w:lang w:val="en-GB"/>
        </w:rPr>
        <w:t xml:space="preserve">all species of the family </w:t>
      </w:r>
      <w:proofErr w:type="spellStart"/>
      <w:r w:rsidR="005B6B84" w:rsidRPr="00C1681E">
        <w:rPr>
          <w:rFonts w:cs="Times New Roman"/>
          <w:i/>
          <w:iCs/>
          <w:lang w:val="en-GB"/>
        </w:rPr>
        <w:t>Alopiidae</w:t>
      </w:r>
      <w:proofErr w:type="spellEnd"/>
      <w:r w:rsidR="005B6B84" w:rsidRPr="00C1681E">
        <w:rPr>
          <w:rFonts w:cs="Times New Roman"/>
          <w:lang w:val="en-GB"/>
        </w:rPr>
        <w:t>.</w:t>
      </w:r>
    </w:p>
    <w:p w14:paraId="4092DD5B" w14:textId="1DFA33F0" w:rsidR="005B6B84" w:rsidRPr="00C1681E" w:rsidRDefault="005B6B84" w:rsidP="00220672">
      <w:pPr>
        <w:pStyle w:val="ListParagraph"/>
        <w:widowControl w:val="0"/>
        <w:numPr>
          <w:ilvl w:val="0"/>
          <w:numId w:val="3"/>
        </w:numPr>
        <w:tabs>
          <w:tab w:val="left" w:pos="818"/>
          <w:tab w:val="left" w:pos="819"/>
        </w:tabs>
        <w:autoSpaceDE w:val="0"/>
        <w:autoSpaceDN w:val="0"/>
        <w:spacing w:after="240" w:line="240" w:lineRule="auto"/>
        <w:ind w:right="200"/>
        <w:contextualSpacing w:val="0"/>
        <w:jc w:val="both"/>
        <w:rPr>
          <w:rFonts w:cs="Times New Roman"/>
          <w:lang w:val="en-GB"/>
        </w:rPr>
      </w:pPr>
      <w:r w:rsidRPr="00C1681E">
        <w:rPr>
          <w:rFonts w:cs="Times New Roman"/>
          <w:lang w:val="en-GB"/>
        </w:rPr>
        <w:t xml:space="preserve">“Whale sharks” means the species </w:t>
      </w:r>
      <w:r w:rsidRPr="00C1681E">
        <w:rPr>
          <w:rFonts w:cs="Times New Roman"/>
          <w:i/>
          <w:iCs/>
          <w:lang w:val="en-GB"/>
        </w:rPr>
        <w:t>Rhincodon typus</w:t>
      </w:r>
      <w:r w:rsidRPr="00C1681E">
        <w:rPr>
          <w:rFonts w:cs="Times New Roman"/>
          <w:lang w:val="en-GB"/>
        </w:rPr>
        <w:t>.</w:t>
      </w:r>
    </w:p>
    <w:p w14:paraId="55A99690" w14:textId="37F01A7B" w:rsidR="005E0074" w:rsidRPr="00C1681E" w:rsidRDefault="005E0074" w:rsidP="00220672">
      <w:pPr>
        <w:pStyle w:val="ListParagraph"/>
        <w:widowControl w:val="0"/>
        <w:numPr>
          <w:ilvl w:val="0"/>
          <w:numId w:val="3"/>
        </w:numPr>
        <w:tabs>
          <w:tab w:val="left" w:pos="818"/>
          <w:tab w:val="left" w:pos="819"/>
        </w:tabs>
        <w:autoSpaceDE w:val="0"/>
        <w:autoSpaceDN w:val="0"/>
        <w:spacing w:after="240" w:line="240" w:lineRule="auto"/>
        <w:ind w:right="200"/>
        <w:contextualSpacing w:val="0"/>
        <w:jc w:val="both"/>
        <w:rPr>
          <w:rFonts w:cs="Times New Roman"/>
          <w:lang w:val="en-GB"/>
        </w:rPr>
      </w:pPr>
      <w:r w:rsidRPr="00C1681E">
        <w:rPr>
          <w:rFonts w:cs="Times New Roman"/>
          <w:lang w:val="en-GB"/>
        </w:rPr>
        <w:t>“Full utili</w:t>
      </w:r>
      <w:r w:rsidR="003123AB" w:rsidRPr="00C1681E">
        <w:rPr>
          <w:rFonts w:cs="Times New Roman"/>
          <w:lang w:val="en-GB"/>
        </w:rPr>
        <w:t>s</w:t>
      </w:r>
      <w:r w:rsidRPr="00C1681E">
        <w:rPr>
          <w:rFonts w:cs="Times New Roman"/>
          <w:lang w:val="en-GB"/>
        </w:rPr>
        <w:t>ation” means the retention by the vessel of all parts of the shark except head, guts and skin, to the point of first landing.</w:t>
      </w:r>
    </w:p>
    <w:p w14:paraId="757E8BC8" w14:textId="0787B1DC" w:rsidR="00F7379D" w:rsidRPr="00C1681E" w:rsidRDefault="00F7379D" w:rsidP="00220672">
      <w:pPr>
        <w:pStyle w:val="ListParagraph"/>
        <w:widowControl w:val="0"/>
        <w:numPr>
          <w:ilvl w:val="0"/>
          <w:numId w:val="3"/>
        </w:numPr>
        <w:tabs>
          <w:tab w:val="left" w:pos="818"/>
          <w:tab w:val="left" w:pos="819"/>
        </w:tabs>
        <w:autoSpaceDE w:val="0"/>
        <w:autoSpaceDN w:val="0"/>
        <w:spacing w:after="240" w:line="240" w:lineRule="auto"/>
        <w:ind w:right="200"/>
        <w:contextualSpacing w:val="0"/>
        <w:jc w:val="both"/>
        <w:rPr>
          <w:rFonts w:cs="Times New Roman"/>
          <w:lang w:val="en-GB"/>
        </w:rPr>
      </w:pPr>
      <w:r w:rsidRPr="00C1681E">
        <w:rPr>
          <w:rFonts w:cs="Times New Roman"/>
          <w:lang w:val="en-GB"/>
        </w:rPr>
        <w:t xml:space="preserve">“Shark finning” means removing and retaining all or some of a shark’s fins and discarding its carcass </w:t>
      </w:r>
      <w:r w:rsidR="00417CD9" w:rsidRPr="00C1681E">
        <w:rPr>
          <w:rFonts w:cs="Times New Roman"/>
          <w:lang w:val="en-GB"/>
        </w:rPr>
        <w:t>at sea</w:t>
      </w:r>
      <w:r w:rsidR="00665919" w:rsidRPr="00C1681E">
        <w:rPr>
          <w:rFonts w:cs="Times New Roman"/>
          <w:lang w:val="en-GB"/>
        </w:rPr>
        <w:t>.</w:t>
      </w:r>
    </w:p>
    <w:p w14:paraId="2B80B0AF" w14:textId="19269FF8" w:rsidR="00324878" w:rsidRPr="00C1681E" w:rsidRDefault="00907051" w:rsidP="00220672">
      <w:pPr>
        <w:pStyle w:val="Heading1"/>
        <w:spacing w:before="0" w:after="240" w:line="240" w:lineRule="auto"/>
        <w:rPr>
          <w:rFonts w:ascii="Times New Roman" w:hAnsi="Times New Roman" w:cs="Times New Roman"/>
          <w:b/>
          <w:bCs/>
          <w:i w:val="0"/>
          <w:iCs w:val="0"/>
          <w:sz w:val="22"/>
          <w:szCs w:val="22"/>
          <w:lang w:val="en-GB"/>
        </w:rPr>
      </w:pPr>
      <w:r w:rsidRPr="00C1681E">
        <w:rPr>
          <w:rFonts w:ascii="Times New Roman" w:hAnsi="Times New Roman" w:cs="Times New Roman"/>
          <w:b/>
          <w:bCs/>
          <w:i w:val="0"/>
          <w:iCs w:val="0"/>
          <w:sz w:val="22"/>
          <w:szCs w:val="22"/>
          <w:lang w:val="en-GB"/>
        </w:rPr>
        <w:t>Application</w:t>
      </w:r>
    </w:p>
    <w:p w14:paraId="414B81F4" w14:textId="6FAA3D6E" w:rsidR="003F3BCB" w:rsidRPr="00C1681E" w:rsidRDefault="00324878" w:rsidP="00220672">
      <w:pPr>
        <w:pStyle w:val="ListParagraph"/>
        <w:widowControl w:val="0"/>
        <w:numPr>
          <w:ilvl w:val="0"/>
          <w:numId w:val="2"/>
        </w:numPr>
        <w:tabs>
          <w:tab w:val="left" w:pos="829"/>
          <w:tab w:val="left" w:pos="830"/>
        </w:tabs>
        <w:autoSpaceDE w:val="0"/>
        <w:autoSpaceDN w:val="0"/>
        <w:spacing w:after="240" w:line="240" w:lineRule="auto"/>
        <w:ind w:left="818" w:right="200" w:hanging="709"/>
        <w:contextualSpacing w:val="0"/>
        <w:jc w:val="both"/>
        <w:rPr>
          <w:rFonts w:cs="Times New Roman"/>
          <w:lang w:val="en-GB"/>
        </w:rPr>
      </w:pPr>
      <w:r w:rsidRPr="00C1681E">
        <w:rPr>
          <w:rFonts w:cs="Times New Roman"/>
          <w:w w:val="105"/>
          <w:lang w:val="en-GB"/>
        </w:rPr>
        <w:t xml:space="preserve">This Resolution shall </w:t>
      </w:r>
      <w:r w:rsidRPr="00C1681E">
        <w:rPr>
          <w:rFonts w:cs="Times New Roman"/>
          <w:lang w:val="en-GB"/>
        </w:rPr>
        <w:t>apply</w:t>
      </w:r>
      <w:r w:rsidRPr="00C1681E">
        <w:rPr>
          <w:rFonts w:cs="Times New Roman"/>
          <w:w w:val="105"/>
          <w:lang w:val="en-GB"/>
        </w:rPr>
        <w:t xml:space="preserve"> to all fishing vessels</w:t>
      </w:r>
      <w:r w:rsidR="003E2F89" w:rsidRPr="00C1681E">
        <w:rPr>
          <w:rFonts w:cs="Times New Roman"/>
          <w:w w:val="105"/>
          <w:lang w:val="en-GB"/>
        </w:rPr>
        <w:t xml:space="preserve"> </w:t>
      </w:r>
      <w:r w:rsidR="003A5AEF" w:rsidRPr="00C1681E">
        <w:rPr>
          <w:rFonts w:cs="Times New Roman"/>
          <w:w w:val="105"/>
          <w:lang w:val="en-GB"/>
        </w:rPr>
        <w:t>targeting</w:t>
      </w:r>
      <w:r w:rsidR="00736C55" w:rsidRPr="00C1681E">
        <w:rPr>
          <w:rFonts w:cs="Times New Roman"/>
          <w:w w:val="105"/>
          <w:lang w:val="en-GB"/>
        </w:rPr>
        <w:t xml:space="preserve"> and/or authorised</w:t>
      </w:r>
      <w:r w:rsidR="005816FF" w:rsidRPr="00C1681E">
        <w:rPr>
          <w:rFonts w:cs="Times New Roman"/>
          <w:w w:val="105"/>
          <w:lang w:val="en-GB"/>
        </w:rPr>
        <w:t xml:space="preserve"> to fish for</w:t>
      </w:r>
      <w:r w:rsidR="003A5AEF" w:rsidRPr="00C1681E">
        <w:rPr>
          <w:rFonts w:cs="Times New Roman"/>
          <w:w w:val="105"/>
          <w:lang w:val="en-GB"/>
        </w:rPr>
        <w:t xml:space="preserve"> IOTC Species</w:t>
      </w:r>
      <w:r w:rsidRPr="00C1681E">
        <w:rPr>
          <w:rFonts w:cs="Times New Roman"/>
          <w:w w:val="105"/>
          <w:lang w:val="en-GB"/>
        </w:rPr>
        <w:t xml:space="preserve"> in the IOTC area of competence and</w:t>
      </w:r>
      <w:r w:rsidR="00593B79" w:rsidRPr="00C1681E">
        <w:rPr>
          <w:rFonts w:cs="Times New Roman"/>
          <w:w w:val="105"/>
          <w:lang w:val="en-GB"/>
        </w:rPr>
        <w:t xml:space="preserve"> </w:t>
      </w:r>
      <w:r w:rsidRPr="00C1681E">
        <w:rPr>
          <w:rFonts w:cs="Times New Roman"/>
          <w:w w:val="105"/>
          <w:lang w:val="en-GB"/>
        </w:rPr>
        <w:t>supply vessels</w:t>
      </w:r>
      <w:r w:rsidR="00736C55" w:rsidRPr="00C1681E">
        <w:rPr>
          <w:rStyle w:val="FootnoteReference"/>
          <w:rFonts w:cs="Times New Roman"/>
          <w:w w:val="105"/>
          <w:lang w:val="en-GB"/>
        </w:rPr>
        <w:footnoteReference w:id="2"/>
      </w:r>
      <w:r w:rsidRPr="00C1681E">
        <w:rPr>
          <w:rFonts w:cs="Times New Roman"/>
          <w:w w:val="105"/>
          <w:lang w:val="en-GB"/>
        </w:rPr>
        <w:t xml:space="preserve"> flying the flag of a CPC.</w:t>
      </w:r>
      <w:r w:rsidR="006D6EA9" w:rsidRPr="00C1681E">
        <w:rPr>
          <w:rFonts w:cs="Times New Roman"/>
          <w:w w:val="105"/>
          <w:lang w:val="en-GB"/>
        </w:rPr>
        <w:t xml:space="preserve"> This Resolution shall not apply to </w:t>
      </w:r>
      <w:r w:rsidR="00736C55" w:rsidRPr="00C1681E">
        <w:rPr>
          <w:rFonts w:cs="Times New Roman"/>
          <w:w w:val="105"/>
          <w:lang w:val="en-GB"/>
        </w:rPr>
        <w:t xml:space="preserve">non-commercial </w:t>
      </w:r>
      <w:r w:rsidR="006D6EA9" w:rsidRPr="00C1681E">
        <w:rPr>
          <w:rFonts w:cs="Times New Roman"/>
          <w:w w:val="105"/>
          <w:lang w:val="en-GB"/>
        </w:rPr>
        <w:t xml:space="preserve">vessels </w:t>
      </w:r>
      <w:r w:rsidR="0032289C" w:rsidRPr="00C1681E">
        <w:rPr>
          <w:rFonts w:cs="Times New Roman"/>
          <w:w w:val="105"/>
          <w:lang w:val="en-GB"/>
        </w:rPr>
        <w:t xml:space="preserve">and </w:t>
      </w:r>
      <w:r w:rsidR="006D6EA9" w:rsidRPr="00C1681E">
        <w:rPr>
          <w:rFonts w:cs="Times New Roman"/>
          <w:w w:val="105"/>
          <w:lang w:val="en-GB"/>
        </w:rPr>
        <w:t>conducting research on the efficacy of the management measures contained in this Resolution.</w:t>
      </w:r>
    </w:p>
    <w:p w14:paraId="2F5966E2" w14:textId="4EFF3486" w:rsidR="007B0D88" w:rsidRPr="00C1681E" w:rsidRDefault="00907051" w:rsidP="00220672">
      <w:pPr>
        <w:pStyle w:val="Heading1"/>
        <w:spacing w:before="0" w:after="240" w:line="240" w:lineRule="auto"/>
        <w:rPr>
          <w:rFonts w:ascii="Times New Roman" w:hAnsi="Times New Roman" w:cs="Times New Roman"/>
          <w:b/>
          <w:bCs/>
          <w:i w:val="0"/>
          <w:iCs w:val="0"/>
          <w:sz w:val="22"/>
          <w:szCs w:val="22"/>
          <w:lang w:val="en-GB"/>
        </w:rPr>
      </w:pPr>
      <w:r w:rsidRPr="00C1681E">
        <w:rPr>
          <w:rFonts w:ascii="Times New Roman" w:hAnsi="Times New Roman" w:cs="Times New Roman"/>
          <w:b/>
          <w:bCs/>
          <w:i w:val="0"/>
          <w:iCs w:val="0"/>
          <w:sz w:val="22"/>
          <w:szCs w:val="22"/>
          <w:lang w:val="en-GB"/>
        </w:rPr>
        <w:t xml:space="preserve">Shark </w:t>
      </w:r>
      <w:r w:rsidR="008E12E1" w:rsidRPr="00C1681E">
        <w:rPr>
          <w:rFonts w:ascii="Times New Roman" w:hAnsi="Times New Roman" w:cs="Times New Roman"/>
          <w:b/>
          <w:bCs/>
          <w:i w:val="0"/>
          <w:iCs w:val="0"/>
          <w:sz w:val="22"/>
          <w:szCs w:val="22"/>
          <w:lang w:val="en-GB"/>
        </w:rPr>
        <w:t>S</w:t>
      </w:r>
      <w:r w:rsidR="00C25FA3" w:rsidRPr="00C1681E">
        <w:rPr>
          <w:rFonts w:ascii="Times New Roman" w:hAnsi="Times New Roman" w:cs="Times New Roman"/>
          <w:b/>
          <w:bCs/>
          <w:i w:val="0"/>
          <w:iCs w:val="0"/>
          <w:sz w:val="22"/>
          <w:szCs w:val="22"/>
          <w:lang w:val="en-GB"/>
        </w:rPr>
        <w:t>pecies</w:t>
      </w:r>
      <w:r w:rsidR="000B7833" w:rsidRPr="00C1681E">
        <w:rPr>
          <w:rFonts w:ascii="Times New Roman" w:hAnsi="Times New Roman" w:cs="Times New Roman"/>
          <w:b/>
          <w:bCs/>
          <w:i w:val="0"/>
          <w:iCs w:val="0"/>
          <w:sz w:val="22"/>
          <w:szCs w:val="22"/>
          <w:lang w:val="en-GB"/>
        </w:rPr>
        <w:t xml:space="preserve"> whose </w:t>
      </w:r>
      <w:r w:rsidR="008E12E1" w:rsidRPr="00C1681E">
        <w:rPr>
          <w:rFonts w:ascii="Times New Roman" w:hAnsi="Times New Roman" w:cs="Times New Roman"/>
          <w:b/>
          <w:bCs/>
          <w:i w:val="0"/>
          <w:iCs w:val="0"/>
          <w:sz w:val="22"/>
          <w:szCs w:val="22"/>
          <w:lang w:val="en-GB"/>
        </w:rPr>
        <w:t>R</w:t>
      </w:r>
      <w:r w:rsidR="000B7833" w:rsidRPr="00C1681E">
        <w:rPr>
          <w:rFonts w:ascii="Times New Roman" w:hAnsi="Times New Roman" w:cs="Times New Roman"/>
          <w:b/>
          <w:bCs/>
          <w:i w:val="0"/>
          <w:iCs w:val="0"/>
          <w:sz w:val="22"/>
          <w:szCs w:val="22"/>
          <w:lang w:val="en-GB"/>
        </w:rPr>
        <w:t xml:space="preserve">etention is </w:t>
      </w:r>
      <w:r w:rsidR="008E12E1" w:rsidRPr="00C1681E">
        <w:rPr>
          <w:rFonts w:ascii="Times New Roman" w:hAnsi="Times New Roman" w:cs="Times New Roman"/>
          <w:b/>
          <w:bCs/>
          <w:i w:val="0"/>
          <w:iCs w:val="0"/>
          <w:sz w:val="22"/>
          <w:szCs w:val="22"/>
          <w:lang w:val="en-GB"/>
        </w:rPr>
        <w:t>P</w:t>
      </w:r>
      <w:r w:rsidR="000B7833" w:rsidRPr="00C1681E">
        <w:rPr>
          <w:rFonts w:ascii="Times New Roman" w:hAnsi="Times New Roman" w:cs="Times New Roman"/>
          <w:b/>
          <w:bCs/>
          <w:i w:val="0"/>
          <w:iCs w:val="0"/>
          <w:sz w:val="22"/>
          <w:szCs w:val="22"/>
          <w:lang w:val="en-GB"/>
        </w:rPr>
        <w:t>rohibited</w:t>
      </w:r>
    </w:p>
    <w:p w14:paraId="7A6CE87C" w14:textId="7FC89874" w:rsidR="009D65F1" w:rsidRPr="00C1681E" w:rsidRDefault="009D65F1"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rPr>
          <w:rFonts w:cs="Times New Roman"/>
          <w:i/>
          <w:iCs/>
          <w:lang w:val="en-GB"/>
        </w:rPr>
      </w:pPr>
      <w:bookmarkStart w:id="8" w:name="_Ref129349554"/>
      <w:r w:rsidRPr="00C1681E">
        <w:rPr>
          <w:rFonts w:cs="Times New Roman"/>
          <w:lang w:val="en-GB"/>
        </w:rPr>
        <w:lastRenderedPageBreak/>
        <w:t>Subject to paragraph</w:t>
      </w:r>
      <w:r w:rsidR="00C57B7D" w:rsidRPr="00C1681E">
        <w:rPr>
          <w:rFonts w:cs="Times New Roman"/>
          <w:w w:val="105"/>
          <w:lang w:val="en-GB"/>
        </w:rPr>
        <w:t xml:space="preserve"> 4</w:t>
      </w:r>
      <w:r w:rsidRPr="00C1681E">
        <w:rPr>
          <w:rFonts w:cs="Times New Roman"/>
          <w:lang w:val="en-GB"/>
        </w:rPr>
        <w:t xml:space="preserve">, CPCs shall ensure that their </w:t>
      </w:r>
      <w:r w:rsidR="00543F06" w:rsidRPr="00C1681E">
        <w:rPr>
          <w:rFonts w:cs="Times New Roman"/>
          <w:lang w:val="en-GB"/>
        </w:rPr>
        <w:t xml:space="preserve">flag </w:t>
      </w:r>
      <w:r w:rsidRPr="00C1681E">
        <w:rPr>
          <w:rFonts w:cs="Times New Roman"/>
          <w:lang w:val="en-GB"/>
        </w:rPr>
        <w:t xml:space="preserve">vessels do not retain on board, </w:t>
      </w:r>
      <w:proofErr w:type="spellStart"/>
      <w:r w:rsidRPr="00C1681E">
        <w:rPr>
          <w:rFonts w:cs="Times New Roman"/>
          <w:lang w:val="en-GB"/>
        </w:rPr>
        <w:t>tran</w:t>
      </w:r>
      <w:r w:rsidR="00B822D6" w:rsidRPr="00C1681E">
        <w:rPr>
          <w:rFonts w:cs="Times New Roman"/>
          <w:lang w:val="en-GB"/>
        </w:rPr>
        <w:t>s</w:t>
      </w:r>
      <w:r w:rsidRPr="00C1681E">
        <w:rPr>
          <w:rFonts w:cs="Times New Roman"/>
          <w:lang w:val="en-GB"/>
        </w:rPr>
        <w:t>ship</w:t>
      </w:r>
      <w:proofErr w:type="spellEnd"/>
      <w:r w:rsidRPr="00C1681E">
        <w:rPr>
          <w:rFonts w:cs="Times New Roman"/>
          <w:lang w:val="en-GB"/>
        </w:rPr>
        <w:t>, land</w:t>
      </w:r>
      <w:r w:rsidR="002A6516" w:rsidRPr="00C1681E">
        <w:rPr>
          <w:rFonts w:cs="Times New Roman"/>
          <w:lang w:val="en-GB"/>
        </w:rPr>
        <w:t xml:space="preserve"> and</w:t>
      </w:r>
      <w:r w:rsidRPr="00C1681E">
        <w:rPr>
          <w:rFonts w:cs="Times New Roman"/>
          <w:lang w:val="en-GB"/>
        </w:rPr>
        <w:t xml:space="preserve"> store any part or whole carcass of the following shark</w:t>
      </w:r>
      <w:r w:rsidR="00DC5599" w:rsidRPr="00C1681E">
        <w:rPr>
          <w:rFonts w:cs="Times New Roman"/>
          <w:lang w:val="en-GB"/>
        </w:rPr>
        <w:t>s</w:t>
      </w:r>
      <w:r w:rsidRPr="00C1681E">
        <w:rPr>
          <w:rFonts w:cs="Times New Roman"/>
          <w:lang w:val="en-GB"/>
        </w:rPr>
        <w:t>:</w:t>
      </w:r>
      <w:bookmarkEnd w:id="8"/>
    </w:p>
    <w:p w14:paraId="056AB8C6" w14:textId="77777777" w:rsidR="00F71BFE" w:rsidRPr="00C1681E" w:rsidRDefault="00B879C4" w:rsidP="00220672">
      <w:pPr>
        <w:pStyle w:val="ListParagraph"/>
        <w:widowControl w:val="0"/>
        <w:numPr>
          <w:ilvl w:val="0"/>
          <w:numId w:val="7"/>
        </w:numPr>
        <w:tabs>
          <w:tab w:val="left" w:pos="818"/>
          <w:tab w:val="left" w:pos="819"/>
        </w:tabs>
        <w:autoSpaceDE w:val="0"/>
        <w:autoSpaceDN w:val="0"/>
        <w:spacing w:after="240" w:line="240" w:lineRule="auto"/>
        <w:ind w:left="1797" w:right="329" w:hanging="357"/>
        <w:jc w:val="both"/>
        <w:rPr>
          <w:rFonts w:cs="Times New Roman"/>
          <w:lang w:val="en-GB"/>
        </w:rPr>
      </w:pPr>
      <w:r w:rsidRPr="00C1681E">
        <w:rPr>
          <w:rFonts w:cs="Times New Roman"/>
          <w:lang w:val="en-GB"/>
        </w:rPr>
        <w:t>o</w:t>
      </w:r>
      <w:r w:rsidR="009D65F1" w:rsidRPr="00C1681E">
        <w:rPr>
          <w:rFonts w:cs="Times New Roman"/>
          <w:lang w:val="en-GB"/>
        </w:rPr>
        <w:t xml:space="preserve">ceanic whitetip </w:t>
      </w:r>
      <w:proofErr w:type="gramStart"/>
      <w:r w:rsidR="00B822D6" w:rsidRPr="00C1681E">
        <w:rPr>
          <w:rFonts w:cs="Times New Roman"/>
          <w:lang w:val="en-GB"/>
        </w:rPr>
        <w:t>sharks;</w:t>
      </w:r>
      <w:proofErr w:type="gramEnd"/>
    </w:p>
    <w:p w14:paraId="2040AE5B" w14:textId="77777777" w:rsidR="00F71BFE" w:rsidRPr="00C1681E" w:rsidRDefault="00B879C4" w:rsidP="00220672">
      <w:pPr>
        <w:pStyle w:val="ListParagraph"/>
        <w:widowControl w:val="0"/>
        <w:numPr>
          <w:ilvl w:val="0"/>
          <w:numId w:val="7"/>
        </w:numPr>
        <w:tabs>
          <w:tab w:val="left" w:pos="818"/>
          <w:tab w:val="left" w:pos="819"/>
        </w:tabs>
        <w:autoSpaceDE w:val="0"/>
        <w:autoSpaceDN w:val="0"/>
        <w:spacing w:after="240" w:line="240" w:lineRule="auto"/>
        <w:ind w:left="1797" w:right="329" w:hanging="357"/>
        <w:jc w:val="both"/>
        <w:rPr>
          <w:rFonts w:cs="Times New Roman"/>
          <w:lang w:val="en-GB"/>
        </w:rPr>
      </w:pPr>
      <w:r w:rsidRPr="00C1681E">
        <w:rPr>
          <w:rFonts w:cs="Times New Roman"/>
          <w:lang w:val="en-GB"/>
        </w:rPr>
        <w:t>t</w:t>
      </w:r>
      <w:r w:rsidR="009D65F1" w:rsidRPr="00C1681E">
        <w:rPr>
          <w:rFonts w:cs="Times New Roman"/>
          <w:lang w:val="en-GB"/>
        </w:rPr>
        <w:t>hresher sharks; and</w:t>
      </w:r>
    </w:p>
    <w:p w14:paraId="306676B1" w14:textId="4E6F55F0" w:rsidR="005B087F" w:rsidRPr="00C1681E" w:rsidRDefault="00B879C4" w:rsidP="00220672">
      <w:pPr>
        <w:pStyle w:val="ListParagraph"/>
        <w:widowControl w:val="0"/>
        <w:numPr>
          <w:ilvl w:val="0"/>
          <w:numId w:val="7"/>
        </w:numPr>
        <w:tabs>
          <w:tab w:val="left" w:pos="818"/>
          <w:tab w:val="left" w:pos="819"/>
        </w:tabs>
        <w:autoSpaceDE w:val="0"/>
        <w:autoSpaceDN w:val="0"/>
        <w:spacing w:after="240" w:line="240" w:lineRule="auto"/>
        <w:ind w:left="1797" w:right="329" w:hanging="357"/>
        <w:contextualSpacing w:val="0"/>
        <w:jc w:val="both"/>
        <w:rPr>
          <w:rFonts w:cs="Times New Roman"/>
          <w:lang w:val="en-GB"/>
        </w:rPr>
      </w:pPr>
      <w:r w:rsidRPr="00C1681E">
        <w:rPr>
          <w:rFonts w:cs="Times New Roman"/>
          <w:lang w:val="en-GB"/>
        </w:rPr>
        <w:t>w</w:t>
      </w:r>
      <w:r w:rsidR="009D65F1" w:rsidRPr="00C1681E">
        <w:rPr>
          <w:rFonts w:cs="Times New Roman"/>
          <w:lang w:val="en-GB"/>
        </w:rPr>
        <w:t>hale sharks.</w:t>
      </w:r>
      <w:bookmarkStart w:id="9" w:name="_Ref129350900"/>
    </w:p>
    <w:p w14:paraId="34B96748" w14:textId="50E12E2B" w:rsidR="0076755F" w:rsidRPr="00C1681E" w:rsidRDefault="00806424"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w w:val="105"/>
          <w:lang w:val="en-GB"/>
        </w:rPr>
        <w:t xml:space="preserve">Without </w:t>
      </w:r>
      <w:r w:rsidRPr="00C1681E">
        <w:rPr>
          <w:rFonts w:cs="Times New Roman"/>
          <w:lang w:val="en-GB"/>
        </w:rPr>
        <w:t>prejudice</w:t>
      </w:r>
      <w:r w:rsidRPr="00C1681E">
        <w:rPr>
          <w:rFonts w:cs="Times New Roman"/>
          <w:w w:val="105"/>
          <w:lang w:val="en-GB"/>
        </w:rPr>
        <w:t xml:space="preserve"> to paragraph </w:t>
      </w:r>
      <w:r w:rsidRPr="00C1681E">
        <w:rPr>
          <w:rFonts w:cs="Times New Roman"/>
          <w:w w:val="105"/>
          <w:lang w:val="en-GB"/>
        </w:rPr>
        <w:fldChar w:fldCharType="begin"/>
      </w:r>
      <w:r w:rsidRPr="00C1681E">
        <w:rPr>
          <w:rFonts w:cs="Times New Roman"/>
          <w:w w:val="105"/>
          <w:lang w:val="en-GB"/>
        </w:rPr>
        <w:instrText xml:space="preserve"> REF _Ref129349554 \r \h  \* MERGEFORMAT </w:instrText>
      </w:r>
      <w:r w:rsidRPr="00C1681E">
        <w:rPr>
          <w:rFonts w:cs="Times New Roman"/>
          <w:w w:val="105"/>
          <w:lang w:val="en-GB"/>
        </w:rPr>
      </w:r>
      <w:r w:rsidRPr="00C1681E">
        <w:rPr>
          <w:rFonts w:cs="Times New Roman"/>
          <w:w w:val="105"/>
          <w:lang w:val="en-GB"/>
        </w:rPr>
        <w:fldChar w:fldCharType="separate"/>
      </w:r>
      <w:r w:rsidR="001801D8" w:rsidRPr="00C1681E">
        <w:rPr>
          <w:rFonts w:cs="Times New Roman"/>
          <w:w w:val="105"/>
          <w:lang w:val="en-GB"/>
        </w:rPr>
        <w:t>3</w:t>
      </w:r>
      <w:r w:rsidRPr="00C1681E">
        <w:rPr>
          <w:rFonts w:cs="Times New Roman"/>
          <w:w w:val="105"/>
          <w:lang w:val="en-GB"/>
        </w:rPr>
        <w:fldChar w:fldCharType="end"/>
      </w:r>
      <w:r w:rsidRPr="00C1681E">
        <w:rPr>
          <w:rFonts w:cs="Times New Roman"/>
          <w:w w:val="105"/>
          <w:lang w:val="en-GB"/>
        </w:rPr>
        <w:t xml:space="preserve">, </w:t>
      </w:r>
      <w:r w:rsidRPr="00C1681E">
        <w:rPr>
          <w:rFonts w:cs="Times New Roman"/>
          <w:lang w:val="en-GB"/>
        </w:rPr>
        <w:t xml:space="preserve">scientific </w:t>
      </w:r>
      <w:r w:rsidR="009D65F1" w:rsidRPr="00C1681E">
        <w:rPr>
          <w:rFonts w:cs="Times New Roman"/>
          <w:lang w:val="en-GB"/>
        </w:rPr>
        <w:t>observers shall be allowed to collect biological samples (vertebrae, tissues, reproductive tracts, stomachs, skin samples, spiral valves, jaws, whole and skeletonised specimens for taxonomic works and museum collections) from sharks listed in paragraph </w:t>
      </w:r>
      <w:r w:rsidR="009D65F1" w:rsidRPr="00C1681E">
        <w:rPr>
          <w:rFonts w:cs="Times New Roman"/>
          <w:lang w:val="en-GB"/>
        </w:rPr>
        <w:fldChar w:fldCharType="begin"/>
      </w:r>
      <w:r w:rsidR="009D65F1" w:rsidRPr="00C1681E">
        <w:rPr>
          <w:rFonts w:cs="Times New Roman"/>
          <w:lang w:val="en-GB"/>
        </w:rPr>
        <w:instrText xml:space="preserve"> REF _Ref129349554 \r \h </w:instrText>
      </w:r>
      <w:r w:rsidR="00CD0E0C" w:rsidRPr="00C1681E">
        <w:rPr>
          <w:rFonts w:cs="Times New Roman"/>
          <w:lang w:val="en-GB"/>
        </w:rPr>
        <w:instrText xml:space="preserve"> \* MERGEFORMAT </w:instrText>
      </w:r>
      <w:r w:rsidR="009D65F1" w:rsidRPr="00C1681E">
        <w:rPr>
          <w:rFonts w:cs="Times New Roman"/>
          <w:lang w:val="en-GB"/>
        </w:rPr>
      </w:r>
      <w:r w:rsidR="009D65F1" w:rsidRPr="00C1681E">
        <w:rPr>
          <w:rFonts w:cs="Times New Roman"/>
          <w:lang w:val="en-GB"/>
        </w:rPr>
        <w:fldChar w:fldCharType="separate"/>
      </w:r>
      <w:r w:rsidR="001801D8" w:rsidRPr="00C1681E">
        <w:rPr>
          <w:rFonts w:cs="Times New Roman"/>
          <w:lang w:val="en-GB"/>
        </w:rPr>
        <w:t>3</w:t>
      </w:r>
      <w:r w:rsidR="009D65F1" w:rsidRPr="00C1681E">
        <w:rPr>
          <w:rFonts w:cs="Times New Roman"/>
          <w:lang w:val="en-GB"/>
        </w:rPr>
        <w:fldChar w:fldCharType="end"/>
      </w:r>
      <w:r w:rsidR="009D65F1" w:rsidRPr="00C1681E">
        <w:rPr>
          <w:rFonts w:cs="Times New Roman"/>
          <w:lang w:val="en-GB"/>
        </w:rPr>
        <w:t>, provided that the</w:t>
      </w:r>
      <w:r w:rsidR="006B0D0E" w:rsidRPr="00C1681E">
        <w:rPr>
          <w:rFonts w:cs="Times New Roman"/>
          <w:lang w:val="en-GB"/>
        </w:rPr>
        <w:t xml:space="preserve">y are dead at </w:t>
      </w:r>
      <w:proofErr w:type="spellStart"/>
      <w:r w:rsidR="006B0D0E" w:rsidRPr="00C1681E">
        <w:rPr>
          <w:rFonts w:cs="Times New Roman"/>
          <w:lang w:val="en-GB"/>
        </w:rPr>
        <w:t>haulback</w:t>
      </w:r>
      <w:proofErr w:type="spellEnd"/>
      <w:r w:rsidR="006B0D0E" w:rsidRPr="00C1681E">
        <w:rPr>
          <w:rFonts w:cs="Times New Roman"/>
          <w:lang w:val="en-GB"/>
        </w:rPr>
        <w:t xml:space="preserve"> and that</w:t>
      </w:r>
      <w:r w:rsidR="009D65F1" w:rsidRPr="00C1681E">
        <w:rPr>
          <w:rFonts w:cs="Times New Roman"/>
          <w:lang w:val="en-GB"/>
        </w:rPr>
        <w:t xml:space="preserve"> samples are part of a research project approved by the IOTC Scientific Committee. </w:t>
      </w:r>
      <w:r w:rsidR="00624F8D" w:rsidRPr="00C1681E">
        <w:rPr>
          <w:rFonts w:cs="Times New Roman"/>
          <w:lang w:val="en-GB"/>
        </w:rPr>
        <w:t xml:space="preserve">Approval shall be granted pending the submission to the IOTC Scientific Committee of </w:t>
      </w:r>
      <w:r w:rsidR="009D65F1" w:rsidRPr="00C1681E">
        <w:rPr>
          <w:rFonts w:cs="Times New Roman"/>
          <w:lang w:val="en-GB"/>
        </w:rPr>
        <w:t xml:space="preserve">a detailed document outlining the purpose of the work, number and type of samples intended to be collected and the </w:t>
      </w:r>
      <w:proofErr w:type="spellStart"/>
      <w:r w:rsidR="009D65F1" w:rsidRPr="00C1681E">
        <w:rPr>
          <w:rFonts w:cs="Times New Roman"/>
          <w:lang w:val="en-GB"/>
        </w:rPr>
        <w:t>spatio</w:t>
      </w:r>
      <w:proofErr w:type="spellEnd"/>
      <w:r w:rsidR="009D65F1" w:rsidRPr="00C1681E">
        <w:rPr>
          <w:rFonts w:cs="Times New Roman"/>
          <w:lang w:val="en-GB"/>
        </w:rPr>
        <w:t>-temporal distribution of the sampling work must be included in the proposal</w:t>
      </w:r>
      <w:r w:rsidR="00DC5599" w:rsidRPr="00C1681E">
        <w:rPr>
          <w:rFonts w:cs="Times New Roman"/>
          <w:lang w:val="en-GB"/>
        </w:rPr>
        <w:t xml:space="preserve"> for the research project</w:t>
      </w:r>
      <w:r w:rsidR="00624F8D" w:rsidRPr="00C1681E">
        <w:rPr>
          <w:rFonts w:cs="Times New Roman"/>
          <w:lang w:val="en-GB"/>
        </w:rPr>
        <w:t>.</w:t>
      </w:r>
      <w:r w:rsidR="006B0D0E" w:rsidRPr="00C1681E">
        <w:rPr>
          <w:rFonts w:cs="Times New Roman"/>
          <w:lang w:val="en-GB"/>
        </w:rPr>
        <w:t xml:space="preserve"> </w:t>
      </w:r>
      <w:r w:rsidR="00624F8D" w:rsidRPr="00C1681E">
        <w:rPr>
          <w:rFonts w:cs="Times New Roman"/>
          <w:lang w:val="en-GB"/>
        </w:rPr>
        <w:t>T</w:t>
      </w:r>
      <w:r w:rsidR="006B0D0E" w:rsidRPr="00C1681E">
        <w:rPr>
          <w:rFonts w:cs="Times New Roman"/>
          <w:lang w:val="en-GB"/>
        </w:rPr>
        <w:t>he IOTC Scientific Committee</w:t>
      </w:r>
      <w:r w:rsidR="00624F8D" w:rsidRPr="00C1681E">
        <w:rPr>
          <w:rFonts w:cs="Times New Roman"/>
          <w:lang w:val="en-GB"/>
        </w:rPr>
        <w:t xml:space="preserve"> </w:t>
      </w:r>
      <w:r w:rsidR="00624F8D" w:rsidRPr="00C1681E">
        <w:t xml:space="preserve">shall review the research proposal and decide on </w:t>
      </w:r>
      <w:proofErr w:type="gramStart"/>
      <w:r w:rsidR="00624F8D" w:rsidRPr="00C1681E">
        <w:t>whether or not</w:t>
      </w:r>
      <w:proofErr w:type="gramEnd"/>
      <w:r w:rsidR="00624F8D" w:rsidRPr="00C1681E">
        <w:t xml:space="preserve"> to grant approval</w:t>
      </w:r>
      <w:r w:rsidR="009D65F1" w:rsidRPr="00C1681E">
        <w:rPr>
          <w:rFonts w:cs="Times New Roman"/>
          <w:lang w:val="en-GB"/>
        </w:rPr>
        <w:t xml:space="preserve">. Annual progress of the work and a final report on completion of the </w:t>
      </w:r>
      <w:r w:rsidR="00DC5599" w:rsidRPr="00C1681E">
        <w:rPr>
          <w:rFonts w:cs="Times New Roman"/>
          <w:lang w:val="en-GB"/>
        </w:rPr>
        <w:t xml:space="preserve">research </w:t>
      </w:r>
      <w:r w:rsidR="009D65F1" w:rsidRPr="00C1681E">
        <w:rPr>
          <w:rFonts w:cs="Times New Roman"/>
          <w:lang w:val="en-GB"/>
        </w:rPr>
        <w:t>project shall be presented to the IOTC Working Party on Ecosystems and Bycatch and the IOTC Scientific Committee.</w:t>
      </w:r>
      <w:bookmarkEnd w:id="9"/>
    </w:p>
    <w:p w14:paraId="41734E35" w14:textId="6837E75E" w:rsidR="00884917" w:rsidRPr="00C1681E" w:rsidRDefault="00935C64" w:rsidP="00220672">
      <w:pPr>
        <w:pStyle w:val="Heading1"/>
        <w:spacing w:before="0" w:after="240" w:line="240" w:lineRule="auto"/>
        <w:ind w:left="0"/>
        <w:rPr>
          <w:rFonts w:ascii="Times New Roman" w:hAnsi="Times New Roman" w:cs="Times New Roman"/>
          <w:b/>
          <w:bCs/>
          <w:i w:val="0"/>
          <w:iCs w:val="0"/>
          <w:sz w:val="22"/>
          <w:szCs w:val="22"/>
          <w:lang w:val="en-GB"/>
        </w:rPr>
      </w:pPr>
      <w:r w:rsidRPr="00C1681E">
        <w:rPr>
          <w:rFonts w:ascii="Times New Roman" w:hAnsi="Times New Roman" w:cs="Times New Roman"/>
          <w:b/>
          <w:bCs/>
          <w:i w:val="0"/>
          <w:iCs w:val="0"/>
          <w:sz w:val="22"/>
          <w:szCs w:val="22"/>
          <w:lang w:val="en-GB"/>
        </w:rPr>
        <w:t xml:space="preserve">Full </w:t>
      </w:r>
      <w:r w:rsidR="008E12E1" w:rsidRPr="00C1681E">
        <w:rPr>
          <w:rFonts w:ascii="Times New Roman" w:hAnsi="Times New Roman" w:cs="Times New Roman"/>
          <w:b/>
          <w:bCs/>
          <w:i w:val="0"/>
          <w:iCs w:val="0"/>
          <w:sz w:val="22"/>
          <w:szCs w:val="22"/>
          <w:lang w:val="en-GB"/>
        </w:rPr>
        <w:t>U</w:t>
      </w:r>
      <w:r w:rsidRPr="00C1681E">
        <w:rPr>
          <w:rFonts w:ascii="Times New Roman" w:hAnsi="Times New Roman" w:cs="Times New Roman"/>
          <w:b/>
          <w:bCs/>
          <w:i w:val="0"/>
          <w:iCs w:val="0"/>
          <w:sz w:val="22"/>
          <w:szCs w:val="22"/>
          <w:lang w:val="en-GB"/>
        </w:rPr>
        <w:t>tili</w:t>
      </w:r>
      <w:r w:rsidR="0051162D" w:rsidRPr="00C1681E">
        <w:rPr>
          <w:rFonts w:ascii="Times New Roman" w:hAnsi="Times New Roman" w:cs="Times New Roman"/>
          <w:b/>
          <w:bCs/>
          <w:i w:val="0"/>
          <w:iCs w:val="0"/>
          <w:sz w:val="22"/>
          <w:szCs w:val="22"/>
          <w:lang w:val="en-GB"/>
        </w:rPr>
        <w:t>s</w:t>
      </w:r>
      <w:r w:rsidRPr="00C1681E">
        <w:rPr>
          <w:rFonts w:ascii="Times New Roman" w:hAnsi="Times New Roman" w:cs="Times New Roman"/>
          <w:b/>
          <w:bCs/>
          <w:i w:val="0"/>
          <w:iCs w:val="0"/>
          <w:sz w:val="22"/>
          <w:szCs w:val="22"/>
          <w:lang w:val="en-GB"/>
        </w:rPr>
        <w:t xml:space="preserve">ation of </w:t>
      </w:r>
      <w:r w:rsidR="008E12E1" w:rsidRPr="00C1681E">
        <w:rPr>
          <w:rFonts w:ascii="Times New Roman" w:hAnsi="Times New Roman" w:cs="Times New Roman"/>
          <w:b/>
          <w:bCs/>
          <w:i w:val="0"/>
          <w:iCs w:val="0"/>
          <w:sz w:val="22"/>
          <w:szCs w:val="22"/>
          <w:lang w:val="en-GB"/>
        </w:rPr>
        <w:t>O</w:t>
      </w:r>
      <w:r w:rsidRPr="00C1681E">
        <w:rPr>
          <w:rFonts w:ascii="Times New Roman" w:hAnsi="Times New Roman" w:cs="Times New Roman"/>
          <w:b/>
          <w:bCs/>
          <w:i w:val="0"/>
          <w:iCs w:val="0"/>
          <w:sz w:val="22"/>
          <w:szCs w:val="22"/>
          <w:lang w:val="en-GB"/>
        </w:rPr>
        <w:t xml:space="preserve">ther </w:t>
      </w:r>
      <w:r w:rsidR="008E12E1" w:rsidRPr="00C1681E">
        <w:rPr>
          <w:rFonts w:ascii="Times New Roman" w:hAnsi="Times New Roman" w:cs="Times New Roman"/>
          <w:b/>
          <w:bCs/>
          <w:i w:val="0"/>
          <w:iCs w:val="0"/>
          <w:sz w:val="22"/>
          <w:szCs w:val="22"/>
          <w:lang w:val="en-GB"/>
        </w:rPr>
        <w:t>S</w:t>
      </w:r>
      <w:r w:rsidRPr="00C1681E">
        <w:rPr>
          <w:rFonts w:ascii="Times New Roman" w:hAnsi="Times New Roman" w:cs="Times New Roman"/>
          <w:b/>
          <w:bCs/>
          <w:i w:val="0"/>
          <w:iCs w:val="0"/>
          <w:sz w:val="22"/>
          <w:szCs w:val="22"/>
          <w:lang w:val="en-GB"/>
        </w:rPr>
        <w:t>harks</w:t>
      </w:r>
    </w:p>
    <w:p w14:paraId="18999228" w14:textId="71039B32" w:rsidR="00C45657" w:rsidRPr="00C1681E" w:rsidRDefault="00C45657"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color w:val="000000"/>
          <w:lang w:val="en-IE"/>
        </w:rPr>
      </w:pPr>
      <w:r w:rsidRPr="00C1681E">
        <w:rPr>
          <w:rFonts w:cs="Times New Roman"/>
          <w:lang w:val="en-GB"/>
        </w:rPr>
        <w:t>CPCs</w:t>
      </w:r>
      <w:r w:rsidRPr="00C1681E">
        <w:rPr>
          <w:color w:val="000000"/>
        </w:rPr>
        <w:t xml:space="preserve"> shall take </w:t>
      </w:r>
      <w:r w:rsidR="001879D8" w:rsidRPr="00C1681E">
        <w:rPr>
          <w:color w:val="000000"/>
        </w:rPr>
        <w:t xml:space="preserve">the </w:t>
      </w:r>
      <w:r w:rsidRPr="00C1681E">
        <w:rPr>
          <w:color w:val="000000"/>
        </w:rPr>
        <w:t xml:space="preserve">measures necessary to require that all sharks retained on board their vessels are fully </w:t>
      </w:r>
      <w:proofErr w:type="spellStart"/>
      <w:r w:rsidRPr="00C1681E">
        <w:rPr>
          <w:color w:val="000000"/>
        </w:rPr>
        <w:t>utilised</w:t>
      </w:r>
      <w:proofErr w:type="spellEnd"/>
      <w:r w:rsidRPr="00C1681E">
        <w:rPr>
          <w:color w:val="000000"/>
        </w:rPr>
        <w:t>. CPCs shall ensure that the practice of shark finning is prohibited.</w:t>
      </w:r>
    </w:p>
    <w:p w14:paraId="5688BB2F" w14:textId="3BD7EFAD" w:rsidR="00C45657" w:rsidRPr="00C1681E" w:rsidRDefault="00C45657"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color w:val="000000"/>
        </w:rPr>
      </w:pPr>
      <w:proofErr w:type="gramStart"/>
      <w:r w:rsidRPr="00C1681E">
        <w:rPr>
          <w:color w:val="000000"/>
        </w:rPr>
        <w:t>In order to</w:t>
      </w:r>
      <w:proofErr w:type="gramEnd"/>
      <w:r w:rsidRPr="00C1681E">
        <w:rPr>
          <w:color w:val="000000"/>
        </w:rPr>
        <w:t xml:space="preserve"> implement the obligation in paragraph 5 for sharks landed fresh, CPCs shall require their vessel</w:t>
      </w:r>
      <w:r w:rsidR="001879D8" w:rsidRPr="00C1681E">
        <w:rPr>
          <w:color w:val="000000"/>
        </w:rPr>
        <w:t>s</w:t>
      </w:r>
      <w:r w:rsidRPr="00C1681E">
        <w:rPr>
          <w:color w:val="000000"/>
        </w:rPr>
        <w:t xml:space="preserve"> to land sharks with fins naturally attached to the carcass.</w:t>
      </w:r>
    </w:p>
    <w:p w14:paraId="181B957A" w14:textId="24BF136F" w:rsidR="00B503DE" w:rsidRPr="00C1681E" w:rsidRDefault="00B503DE"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color w:val="000000"/>
          <w:lang w:val="en-IE"/>
        </w:rPr>
      </w:pPr>
      <w:r w:rsidRPr="00C1681E">
        <w:rPr>
          <w:color w:val="000000"/>
        </w:rPr>
        <w:t xml:space="preserve">Without prejudice to paragraphs 5 and </w:t>
      </w:r>
      <w:r w:rsidR="00874398" w:rsidRPr="00C1681E">
        <w:rPr>
          <w:color w:val="000000"/>
        </w:rPr>
        <w:t>6</w:t>
      </w:r>
      <w:r w:rsidRPr="00C1681E">
        <w:rPr>
          <w:color w:val="000000"/>
        </w:rPr>
        <w:t xml:space="preserve">, </w:t>
      </w:r>
      <w:proofErr w:type="gramStart"/>
      <w:r w:rsidRPr="00C1681E">
        <w:rPr>
          <w:color w:val="000000"/>
        </w:rPr>
        <w:t>in order to</w:t>
      </w:r>
      <w:proofErr w:type="gramEnd"/>
      <w:r w:rsidRPr="00C1681E">
        <w:rPr>
          <w:color w:val="000000"/>
        </w:rPr>
        <w:t xml:space="preserve"> facilitate on-board storage, shark fins may be partially sliced through and folded against the shark carcass as specified in the diagram in </w:t>
      </w:r>
      <w:proofErr w:type="gramStart"/>
      <w:r w:rsidRPr="00C1681E">
        <w:rPr>
          <w:b/>
          <w:bCs/>
          <w:color w:val="000000"/>
        </w:rPr>
        <w:t>Annex II</w:t>
      </w:r>
      <w:r w:rsidRPr="00C1681E">
        <w:rPr>
          <w:color w:val="000000"/>
        </w:rPr>
        <w:t>, but</w:t>
      </w:r>
      <w:proofErr w:type="gramEnd"/>
      <w:r w:rsidRPr="00C1681E">
        <w:rPr>
          <w:color w:val="000000"/>
        </w:rPr>
        <w:t xml:space="preserve"> shall not be removed from the carcass until the first point of landing.</w:t>
      </w:r>
    </w:p>
    <w:p w14:paraId="5681CBD2" w14:textId="40E586D0" w:rsidR="00C45657" w:rsidRPr="00C1681E" w:rsidRDefault="00C45657"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color w:val="000000"/>
          <w:lang w:val="en-IE"/>
        </w:rPr>
      </w:pPr>
      <w:proofErr w:type="gramStart"/>
      <w:r w:rsidRPr="00C1681E">
        <w:rPr>
          <w:color w:val="000000"/>
        </w:rPr>
        <w:t>In order to</w:t>
      </w:r>
      <w:proofErr w:type="gramEnd"/>
      <w:r w:rsidRPr="00C1681E">
        <w:rPr>
          <w:color w:val="000000"/>
        </w:rPr>
        <w:t xml:space="preserve"> implement the obligation in paragraph 5 for </w:t>
      </w:r>
      <w:proofErr w:type="gramStart"/>
      <w:r w:rsidRPr="00C1681E">
        <w:rPr>
          <w:color w:val="000000"/>
        </w:rPr>
        <w:t>sharks</w:t>
      </w:r>
      <w:proofErr w:type="gramEnd"/>
      <w:r w:rsidRPr="00C1681E">
        <w:rPr>
          <w:color w:val="000000"/>
        </w:rPr>
        <w:t xml:space="preserve"> landed frozen in 2026, 2027 and 2028, CPCs shall ensure their fleets land or </w:t>
      </w:r>
      <w:proofErr w:type="spellStart"/>
      <w:r w:rsidRPr="00C1681E">
        <w:rPr>
          <w:color w:val="000000"/>
        </w:rPr>
        <w:t>tranship</w:t>
      </w:r>
      <w:proofErr w:type="spellEnd"/>
      <w:r w:rsidRPr="00C1681E">
        <w:rPr>
          <w:color w:val="000000"/>
        </w:rPr>
        <w:t xml:space="preserve"> sharks with fins naturally attached to the carcass or to use one and only one of the alternative measures listed below:</w:t>
      </w:r>
    </w:p>
    <w:p w14:paraId="3E7FC96B" w14:textId="77777777" w:rsidR="00C45657" w:rsidRPr="00C1681E" w:rsidRDefault="00C45657" w:rsidP="00220672">
      <w:pPr>
        <w:pStyle w:val="ListParagraph"/>
        <w:numPr>
          <w:ilvl w:val="0"/>
          <w:numId w:val="29"/>
        </w:numPr>
        <w:spacing w:after="240" w:line="240" w:lineRule="auto"/>
        <w:contextualSpacing w:val="0"/>
        <w:rPr>
          <w:color w:val="000000"/>
        </w:rPr>
      </w:pPr>
      <w:r w:rsidRPr="00C1681E">
        <w:rPr>
          <w:color w:val="000000"/>
        </w:rPr>
        <w:t>Each individual shark carcass is bound to the corresponding fins using rope or wire; or</w:t>
      </w:r>
    </w:p>
    <w:p w14:paraId="475ED1E8" w14:textId="77777777" w:rsidR="00C45657" w:rsidRPr="00C1681E" w:rsidRDefault="00C45657" w:rsidP="00220672">
      <w:pPr>
        <w:pStyle w:val="ListParagraph"/>
        <w:numPr>
          <w:ilvl w:val="0"/>
          <w:numId w:val="29"/>
        </w:numPr>
        <w:spacing w:after="240" w:line="240" w:lineRule="auto"/>
        <w:contextualSpacing w:val="0"/>
        <w:rPr>
          <w:color w:val="000000"/>
        </w:rPr>
      </w:pPr>
      <w:r w:rsidRPr="00C1681E">
        <w:rPr>
          <w:color w:val="000000"/>
        </w:rPr>
        <w:t>Identical and uniquely numbered tags are attached to each shark carcass and its corresponding fins in a manner that inspectors can easily identify the matching of the carcass and fins at any time. Both the carcasses and fins shall be stored on board in the same hold. </w:t>
      </w:r>
    </w:p>
    <w:p w14:paraId="05297A98" w14:textId="7603FD46" w:rsidR="00C45657" w:rsidRPr="00C1681E" w:rsidRDefault="00C45657"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color w:val="000000"/>
          <w:lang w:val="en-IE"/>
        </w:rPr>
      </w:pPr>
      <w:r w:rsidRPr="00C1681E">
        <w:rPr>
          <w:color w:val="000000"/>
        </w:rPr>
        <w:t xml:space="preserve">If a CPC decides to </w:t>
      </w:r>
      <w:proofErr w:type="spellStart"/>
      <w:r w:rsidRPr="00C1681E">
        <w:rPr>
          <w:color w:val="000000"/>
        </w:rPr>
        <w:t>authorise</w:t>
      </w:r>
      <w:proofErr w:type="spellEnd"/>
      <w:r w:rsidRPr="00C1681E">
        <w:rPr>
          <w:color w:val="000000"/>
        </w:rPr>
        <w:t xml:space="preserve"> its vessels to use the alternative</w:t>
      </w:r>
      <w:r w:rsidRPr="00C1681E">
        <w:rPr>
          <w:color w:val="000000"/>
          <w:lang w:eastAsia="ja-JP"/>
        </w:rPr>
        <w:t>s</w:t>
      </w:r>
      <w:r w:rsidRPr="00C1681E">
        <w:rPr>
          <w:color w:val="000000"/>
        </w:rPr>
        <w:t xml:space="preserve"> in paragraph </w:t>
      </w:r>
      <w:r w:rsidR="005F175A" w:rsidRPr="00C1681E">
        <w:rPr>
          <w:color w:val="000000"/>
        </w:rPr>
        <w:t>8</w:t>
      </w:r>
      <w:r w:rsidRPr="00C1681E">
        <w:rPr>
          <w:color w:val="000000"/>
        </w:rPr>
        <w:t xml:space="preserve">, it shall: </w:t>
      </w:r>
    </w:p>
    <w:p w14:paraId="2350C727" w14:textId="77777777" w:rsidR="00C45657" w:rsidRPr="00C1681E" w:rsidRDefault="00C45657" w:rsidP="00220672">
      <w:pPr>
        <w:pStyle w:val="ListParagraph"/>
        <w:numPr>
          <w:ilvl w:val="1"/>
          <w:numId w:val="30"/>
        </w:numPr>
        <w:spacing w:after="240" w:line="240" w:lineRule="auto"/>
        <w:contextualSpacing w:val="0"/>
        <w:rPr>
          <w:color w:val="000000"/>
          <w:lang w:val="en-IE"/>
        </w:rPr>
      </w:pPr>
      <w:r w:rsidRPr="00C1681E">
        <w:rPr>
          <w:color w:val="000000"/>
          <w:lang w:val="en-IE" w:eastAsia="ja-JP"/>
        </w:rPr>
        <w:t xml:space="preserve">notify the Secretariat by 1 September </w:t>
      </w:r>
      <w:proofErr w:type="gramStart"/>
      <w:r w:rsidRPr="00C1681E">
        <w:rPr>
          <w:color w:val="000000"/>
          <w:lang w:val="en-IE" w:eastAsia="ja-JP"/>
        </w:rPr>
        <w:t>2025;</w:t>
      </w:r>
      <w:proofErr w:type="gramEnd"/>
    </w:p>
    <w:p w14:paraId="6CF4E3E7" w14:textId="77777777" w:rsidR="00C45657" w:rsidRPr="00C1681E" w:rsidRDefault="00C45657" w:rsidP="00220672">
      <w:pPr>
        <w:pStyle w:val="ListParagraph"/>
        <w:numPr>
          <w:ilvl w:val="1"/>
          <w:numId w:val="30"/>
        </w:numPr>
        <w:spacing w:after="240" w:line="240" w:lineRule="auto"/>
        <w:contextualSpacing w:val="0"/>
        <w:rPr>
          <w:color w:val="000000"/>
          <w:lang w:val="en-IE"/>
        </w:rPr>
      </w:pPr>
      <w:r w:rsidRPr="00C1681E">
        <w:rPr>
          <w:color w:val="000000"/>
        </w:rPr>
        <w:t xml:space="preserve">implement enhanced monitoring efforts on any vessels </w:t>
      </w:r>
      <w:proofErr w:type="spellStart"/>
      <w:r w:rsidRPr="00C1681E">
        <w:rPr>
          <w:color w:val="000000"/>
        </w:rPr>
        <w:t>authorised</w:t>
      </w:r>
      <w:proofErr w:type="spellEnd"/>
      <w:r w:rsidRPr="00C1681E">
        <w:rPr>
          <w:color w:val="000000"/>
        </w:rPr>
        <w:t xml:space="preserve"> to implement the </w:t>
      </w:r>
      <w:proofErr w:type="gramStart"/>
      <w:r w:rsidRPr="00C1681E">
        <w:rPr>
          <w:color w:val="000000"/>
        </w:rPr>
        <w:t>alternative</w:t>
      </w:r>
      <w:r w:rsidRPr="00C1681E">
        <w:rPr>
          <w:color w:val="000000"/>
          <w:lang w:eastAsia="ja-JP"/>
        </w:rPr>
        <w:t>s</w:t>
      </w:r>
      <w:r w:rsidRPr="00C1681E">
        <w:rPr>
          <w:color w:val="000000"/>
        </w:rPr>
        <w:t>;</w:t>
      </w:r>
      <w:proofErr w:type="gramEnd"/>
    </w:p>
    <w:p w14:paraId="09D812BA" w14:textId="77777777" w:rsidR="00C45657" w:rsidRPr="00C1681E" w:rsidRDefault="00C45657" w:rsidP="00220672">
      <w:pPr>
        <w:pStyle w:val="ListParagraph"/>
        <w:numPr>
          <w:ilvl w:val="1"/>
          <w:numId w:val="30"/>
        </w:numPr>
        <w:spacing w:after="240" w:line="240" w:lineRule="auto"/>
        <w:contextualSpacing w:val="0"/>
        <w:rPr>
          <w:color w:val="000000"/>
          <w:lang w:val="en-IE"/>
        </w:rPr>
      </w:pPr>
      <w:r w:rsidRPr="00C1681E">
        <w:rPr>
          <w:color w:val="000000"/>
        </w:rPr>
        <w:t>ensure that individual shark carcasses and their corresponding fins can be easily identified by inspectors on board the vessel at any time; and</w:t>
      </w:r>
    </w:p>
    <w:p w14:paraId="41531C26" w14:textId="77777777" w:rsidR="00C45657" w:rsidRPr="00C1681E" w:rsidRDefault="00C45657" w:rsidP="00220672">
      <w:pPr>
        <w:pStyle w:val="ListParagraph"/>
        <w:numPr>
          <w:ilvl w:val="1"/>
          <w:numId w:val="30"/>
        </w:numPr>
        <w:spacing w:after="240" w:line="240" w:lineRule="auto"/>
        <w:contextualSpacing w:val="0"/>
        <w:rPr>
          <w:color w:val="000000"/>
          <w:lang w:val="en-IE"/>
        </w:rPr>
      </w:pPr>
      <w:r w:rsidRPr="00C1681E">
        <w:rPr>
          <w:color w:val="000000"/>
        </w:rPr>
        <w:t xml:space="preserve"> ensure that these alternatives shall be applied before sharks are stored in fish holds as soon as possible.</w:t>
      </w:r>
    </w:p>
    <w:p w14:paraId="392F409C" w14:textId="624E4310" w:rsidR="00C45657" w:rsidRPr="00C1681E" w:rsidRDefault="00C45657"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color w:val="000000"/>
          <w:lang w:val="en-IE"/>
        </w:rPr>
      </w:pPr>
      <w:r w:rsidRPr="00C1681E">
        <w:rPr>
          <w:color w:val="000000"/>
          <w:lang w:val="en-IE" w:eastAsia="ja-JP"/>
        </w:rPr>
        <w:t xml:space="preserve">The </w:t>
      </w:r>
      <w:r w:rsidRPr="00C1681E">
        <w:rPr>
          <w:color w:val="000000"/>
        </w:rPr>
        <w:t>Secretariat</w:t>
      </w:r>
      <w:r w:rsidRPr="00C1681E">
        <w:rPr>
          <w:color w:val="000000"/>
          <w:lang w:val="en-IE" w:eastAsia="ja-JP"/>
        </w:rPr>
        <w:t xml:space="preserve"> shall circulate the information received from CPCs under paragraph </w:t>
      </w:r>
      <w:r w:rsidR="00F72C2B" w:rsidRPr="00C1681E">
        <w:rPr>
          <w:color w:val="000000"/>
          <w:lang w:val="en-IE" w:eastAsia="ja-JP"/>
        </w:rPr>
        <w:t>9</w:t>
      </w:r>
      <w:r w:rsidR="00B503DE" w:rsidRPr="00C1681E">
        <w:rPr>
          <w:color w:val="000000"/>
          <w:lang w:val="en-IE" w:eastAsia="ja-JP"/>
        </w:rPr>
        <w:t xml:space="preserve"> </w:t>
      </w:r>
      <w:r w:rsidRPr="00C1681E">
        <w:rPr>
          <w:color w:val="000000"/>
          <w:lang w:val="en-IE" w:eastAsia="ja-JP"/>
        </w:rPr>
        <w:t xml:space="preserve">(a) </w:t>
      </w:r>
      <w:r w:rsidRPr="00C1681E">
        <w:rPr>
          <w:color w:val="000000"/>
          <w:lang w:eastAsia="ja-JP"/>
        </w:rPr>
        <w:t>to all CPCs immediately after the deadline.</w:t>
      </w:r>
    </w:p>
    <w:p w14:paraId="5DD4C111" w14:textId="7B19160A" w:rsidR="00C45657" w:rsidRPr="00C1681E" w:rsidRDefault="00C45657"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color w:val="000000"/>
          <w:lang w:val="en-IE"/>
        </w:rPr>
      </w:pPr>
      <w:r w:rsidRPr="00C1681E">
        <w:rPr>
          <w:color w:val="000000"/>
          <w:lang w:val="en-IE" w:eastAsia="ja-JP"/>
        </w:rPr>
        <w:t>Each</w:t>
      </w:r>
      <w:r w:rsidRPr="00C1681E">
        <w:rPr>
          <w:color w:val="000000"/>
        </w:rPr>
        <w:t xml:space="preserve"> year in their compliance questionnaire, the CPC shall report the information on the implementation </w:t>
      </w:r>
      <w:r w:rsidRPr="00C1681E">
        <w:rPr>
          <w:color w:val="000000"/>
        </w:rPr>
        <w:lastRenderedPageBreak/>
        <w:t>of the alternative</w:t>
      </w:r>
      <w:r w:rsidRPr="00C1681E">
        <w:rPr>
          <w:color w:val="000000"/>
          <w:lang w:eastAsia="ja-JP"/>
        </w:rPr>
        <w:t>s</w:t>
      </w:r>
      <w:r w:rsidRPr="00C1681E">
        <w:rPr>
          <w:color w:val="000000"/>
        </w:rPr>
        <w:t xml:space="preserve"> in paragraph </w:t>
      </w:r>
      <w:r w:rsidR="00F72C2B" w:rsidRPr="00C1681E">
        <w:rPr>
          <w:color w:val="000000"/>
        </w:rPr>
        <w:t>8</w:t>
      </w:r>
      <w:r w:rsidRPr="00C1681E">
        <w:rPr>
          <w:color w:val="000000"/>
        </w:rPr>
        <w:t xml:space="preserve">: </w:t>
      </w:r>
    </w:p>
    <w:p w14:paraId="45FF863D" w14:textId="1C22605A" w:rsidR="00C45657" w:rsidRPr="00C1681E" w:rsidRDefault="00C45657" w:rsidP="00220672">
      <w:pPr>
        <w:pStyle w:val="ListParagraph"/>
        <w:numPr>
          <w:ilvl w:val="1"/>
          <w:numId w:val="26"/>
        </w:numPr>
        <w:spacing w:after="240" w:line="240" w:lineRule="auto"/>
        <w:contextualSpacing w:val="0"/>
        <w:rPr>
          <w:color w:val="000000"/>
          <w:lang w:val="en-IE"/>
        </w:rPr>
      </w:pPr>
      <w:r w:rsidRPr="00C1681E">
        <w:rPr>
          <w:color w:val="000000"/>
        </w:rPr>
        <w:t xml:space="preserve">any enforcement difficulties encountered from observer, electronic monitoring, aerial, boarding, and landing inspection </w:t>
      </w:r>
      <w:proofErr w:type="gramStart"/>
      <w:r w:rsidRPr="00C1681E">
        <w:rPr>
          <w:color w:val="000000"/>
        </w:rPr>
        <w:t>reports</w:t>
      </w:r>
      <w:r w:rsidR="00B64372">
        <w:rPr>
          <w:color w:val="000000"/>
        </w:rPr>
        <w:t>;</w:t>
      </w:r>
      <w:proofErr w:type="gramEnd"/>
    </w:p>
    <w:p w14:paraId="76CD9C90" w14:textId="77777777" w:rsidR="00C45657" w:rsidRPr="00C1681E" w:rsidRDefault="00C45657" w:rsidP="00220672">
      <w:pPr>
        <w:pStyle w:val="ListParagraph"/>
        <w:numPr>
          <w:ilvl w:val="1"/>
          <w:numId w:val="26"/>
        </w:numPr>
        <w:spacing w:after="240" w:line="240" w:lineRule="auto"/>
        <w:contextualSpacing w:val="0"/>
        <w:rPr>
          <w:color w:val="000000"/>
          <w:lang w:val="en-IE"/>
        </w:rPr>
      </w:pPr>
      <w:r w:rsidRPr="00C1681E">
        <w:rPr>
          <w:color w:val="000000"/>
        </w:rPr>
        <w:t xml:space="preserve">how monitoring of </w:t>
      </w:r>
      <w:proofErr w:type="spellStart"/>
      <w:r w:rsidRPr="00C1681E">
        <w:rPr>
          <w:color w:val="000000"/>
        </w:rPr>
        <w:t>authorised</w:t>
      </w:r>
      <w:proofErr w:type="spellEnd"/>
      <w:r w:rsidRPr="00C1681E">
        <w:rPr>
          <w:color w:val="000000"/>
        </w:rPr>
        <w:t xml:space="preserve"> vessels has been </w:t>
      </w:r>
      <w:proofErr w:type="gramStart"/>
      <w:r w:rsidRPr="00C1681E">
        <w:rPr>
          <w:color w:val="000000"/>
        </w:rPr>
        <w:t>enhanced;</w:t>
      </w:r>
      <w:proofErr w:type="gramEnd"/>
    </w:p>
    <w:p w14:paraId="48FC2850" w14:textId="77777777" w:rsidR="00C45657" w:rsidRPr="00C1681E" w:rsidRDefault="00C45657" w:rsidP="00220672">
      <w:pPr>
        <w:pStyle w:val="ListParagraph"/>
        <w:numPr>
          <w:ilvl w:val="1"/>
          <w:numId w:val="26"/>
        </w:numPr>
        <w:spacing w:after="240" w:line="240" w:lineRule="auto"/>
        <w:contextualSpacing w:val="0"/>
        <w:rPr>
          <w:color w:val="000000"/>
          <w:lang w:val="en-IE"/>
        </w:rPr>
      </w:pPr>
      <w:r w:rsidRPr="00C1681E">
        <w:rPr>
          <w:color w:val="000000"/>
        </w:rPr>
        <w:t xml:space="preserve">how many vessels used the alternative measures in the previous </w:t>
      </w:r>
      <w:proofErr w:type="gramStart"/>
      <w:r w:rsidRPr="00C1681E">
        <w:rPr>
          <w:color w:val="000000"/>
        </w:rPr>
        <w:t>year;</w:t>
      </w:r>
      <w:proofErr w:type="gramEnd"/>
    </w:p>
    <w:p w14:paraId="0CA36367" w14:textId="77777777" w:rsidR="00C45657" w:rsidRPr="00C1681E" w:rsidRDefault="00C45657" w:rsidP="00220672">
      <w:pPr>
        <w:pStyle w:val="ListParagraph"/>
        <w:numPr>
          <w:ilvl w:val="1"/>
          <w:numId w:val="26"/>
        </w:numPr>
        <w:spacing w:after="240" w:line="240" w:lineRule="auto"/>
        <w:contextualSpacing w:val="0"/>
        <w:rPr>
          <w:color w:val="000000"/>
          <w:lang w:val="en-IE"/>
        </w:rPr>
      </w:pPr>
      <w:r w:rsidRPr="00C1681E">
        <w:rPr>
          <w:color w:val="000000"/>
        </w:rPr>
        <w:t xml:space="preserve">how compliance is enforced at sea and in port, including how possible incidents of disproportionate fin counts, high grading and species substitution have been </w:t>
      </w:r>
      <w:proofErr w:type="gramStart"/>
      <w:r w:rsidRPr="00C1681E">
        <w:rPr>
          <w:color w:val="000000"/>
        </w:rPr>
        <w:t>addressed;</w:t>
      </w:r>
      <w:proofErr w:type="gramEnd"/>
      <w:r w:rsidRPr="00C1681E">
        <w:rPr>
          <w:color w:val="000000"/>
        </w:rPr>
        <w:t xml:space="preserve"> </w:t>
      </w:r>
    </w:p>
    <w:p w14:paraId="73290DD4" w14:textId="77777777" w:rsidR="00C45657" w:rsidRPr="00C1681E" w:rsidRDefault="00C45657" w:rsidP="00220672">
      <w:pPr>
        <w:pStyle w:val="ListParagraph"/>
        <w:numPr>
          <w:ilvl w:val="1"/>
          <w:numId w:val="26"/>
        </w:numPr>
        <w:spacing w:after="240" w:line="240" w:lineRule="auto"/>
        <w:contextualSpacing w:val="0"/>
        <w:rPr>
          <w:color w:val="000000"/>
          <w:lang w:val="en-IE"/>
        </w:rPr>
      </w:pPr>
      <w:r w:rsidRPr="00C1681E">
        <w:rPr>
          <w:color w:val="000000"/>
        </w:rPr>
        <w:t>an explanation of why the fleet has adopted its fin-handling practice; and</w:t>
      </w:r>
    </w:p>
    <w:p w14:paraId="09046CB0" w14:textId="77777777" w:rsidR="00C45657" w:rsidRPr="00C1681E" w:rsidRDefault="00C45657" w:rsidP="00220672">
      <w:pPr>
        <w:pStyle w:val="ListParagraph"/>
        <w:numPr>
          <w:ilvl w:val="1"/>
          <w:numId w:val="26"/>
        </w:numPr>
        <w:spacing w:after="240" w:line="240" w:lineRule="auto"/>
        <w:contextualSpacing w:val="0"/>
        <w:rPr>
          <w:color w:val="000000"/>
          <w:lang w:val="en-IE"/>
        </w:rPr>
      </w:pPr>
      <w:r w:rsidRPr="00C1681E">
        <w:rPr>
          <w:color w:val="000000"/>
        </w:rPr>
        <w:t>any other information Compliance Committee might deem necessary.</w:t>
      </w:r>
    </w:p>
    <w:p w14:paraId="32F9144D" w14:textId="6256C4F3" w:rsidR="00C45657" w:rsidRPr="00C1681E" w:rsidRDefault="00C45657"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color w:val="000000"/>
        </w:rPr>
      </w:pPr>
      <w:r w:rsidRPr="00C1681E">
        <w:rPr>
          <w:color w:val="000000"/>
          <w:lang w:eastAsia="ja-JP"/>
        </w:rPr>
        <w:t>T</w:t>
      </w:r>
      <w:r w:rsidRPr="00C1681E">
        <w:rPr>
          <w:color w:val="000000"/>
        </w:rPr>
        <w:t xml:space="preserve">he Compliance Committee shall </w:t>
      </w:r>
      <w:r w:rsidRPr="00C1681E">
        <w:rPr>
          <w:color w:val="000000"/>
          <w:lang w:eastAsia="ja-JP"/>
        </w:rPr>
        <w:t xml:space="preserve">annually </w:t>
      </w:r>
      <w:r w:rsidRPr="00C1681E">
        <w:rPr>
          <w:color w:val="000000"/>
        </w:rPr>
        <w:t xml:space="preserve">review and discuss the </w:t>
      </w:r>
      <w:r w:rsidRPr="00C1681E">
        <w:rPr>
          <w:color w:val="000000"/>
          <w:lang w:eastAsia="ja-JP"/>
        </w:rPr>
        <w:t>information</w:t>
      </w:r>
      <w:r w:rsidRPr="00C1681E">
        <w:rPr>
          <w:color w:val="000000"/>
        </w:rPr>
        <w:t xml:space="preserve"> submitted in accordance with paragraph </w:t>
      </w:r>
      <w:r w:rsidR="00F72C2B" w:rsidRPr="00C1681E">
        <w:rPr>
          <w:color w:val="000000"/>
        </w:rPr>
        <w:t>11</w:t>
      </w:r>
      <w:r w:rsidRPr="00C1681E">
        <w:rPr>
          <w:color w:val="000000"/>
          <w:lang w:eastAsia="ja-JP"/>
        </w:rPr>
        <w:t xml:space="preserve"> and, as appropriate, </w:t>
      </w:r>
      <w:r w:rsidRPr="00C1681E">
        <w:rPr>
          <w:color w:val="000000"/>
        </w:rPr>
        <w:t xml:space="preserve">advise the Commission on </w:t>
      </w:r>
      <w:r w:rsidRPr="00C1681E">
        <w:rPr>
          <w:color w:val="000000"/>
          <w:lang w:eastAsia="ja-JP"/>
        </w:rPr>
        <w:t xml:space="preserve">the </w:t>
      </w:r>
      <w:r w:rsidRPr="00C1681E">
        <w:rPr>
          <w:color w:val="000000"/>
        </w:rPr>
        <w:t xml:space="preserve">effectiveness </w:t>
      </w:r>
      <w:r w:rsidRPr="00C1681E">
        <w:rPr>
          <w:color w:val="000000"/>
          <w:lang w:eastAsia="ja-JP"/>
        </w:rPr>
        <w:t xml:space="preserve">of </w:t>
      </w:r>
      <w:r w:rsidRPr="00C1681E">
        <w:rPr>
          <w:color w:val="000000"/>
        </w:rPr>
        <w:t>the alternative</w:t>
      </w:r>
      <w:r w:rsidRPr="00C1681E">
        <w:rPr>
          <w:color w:val="000000"/>
          <w:lang w:eastAsia="ja-JP"/>
        </w:rPr>
        <w:t>s</w:t>
      </w:r>
      <w:r w:rsidRPr="00C1681E">
        <w:rPr>
          <w:color w:val="000000"/>
        </w:rPr>
        <w:t xml:space="preserve"> in paragraph </w:t>
      </w:r>
      <w:r w:rsidR="00F72C2B" w:rsidRPr="00C1681E">
        <w:rPr>
          <w:color w:val="000000"/>
        </w:rPr>
        <w:t>8</w:t>
      </w:r>
      <w:r w:rsidRPr="00C1681E">
        <w:rPr>
          <w:color w:val="000000"/>
        </w:rPr>
        <w:t xml:space="preserve"> to prevent finning, </w:t>
      </w:r>
      <w:proofErr w:type="gramStart"/>
      <w:r w:rsidRPr="00C1681E">
        <w:rPr>
          <w:color w:val="000000"/>
        </w:rPr>
        <w:t>in particular in</w:t>
      </w:r>
      <w:proofErr w:type="gramEnd"/>
      <w:r w:rsidRPr="00C1681E">
        <w:rPr>
          <w:color w:val="000000"/>
        </w:rPr>
        <w:t xml:space="preserve"> comparison to prohibition </w:t>
      </w:r>
      <w:proofErr w:type="gramStart"/>
      <w:r w:rsidRPr="00C1681E">
        <w:rPr>
          <w:color w:val="000000"/>
        </w:rPr>
        <w:t>to remove</w:t>
      </w:r>
      <w:proofErr w:type="gramEnd"/>
      <w:r w:rsidRPr="00C1681E">
        <w:rPr>
          <w:color w:val="000000"/>
        </w:rPr>
        <w:t xml:space="preserve"> fins specified in paragraph 5. The Commission shall decide by no later than </w:t>
      </w:r>
      <w:r w:rsidR="007034B5">
        <w:rPr>
          <w:color w:val="000000"/>
        </w:rPr>
        <w:t xml:space="preserve">the </w:t>
      </w:r>
      <w:r w:rsidRPr="00C1681E">
        <w:rPr>
          <w:color w:val="000000"/>
        </w:rPr>
        <w:t>32</w:t>
      </w:r>
      <w:r w:rsidRPr="00C1681E">
        <w:rPr>
          <w:color w:val="000000"/>
          <w:vertAlign w:val="superscript"/>
        </w:rPr>
        <w:t>nd</w:t>
      </w:r>
      <w:r w:rsidRPr="00C1681E">
        <w:rPr>
          <w:color w:val="000000"/>
        </w:rPr>
        <w:t xml:space="preserve"> Session on shark finning and alternative measures, and whether any further modifications are required.</w:t>
      </w:r>
    </w:p>
    <w:p w14:paraId="0727B00D" w14:textId="6A7E0343" w:rsidR="00C45657" w:rsidRPr="00C1681E" w:rsidRDefault="00C45657"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color w:val="000000"/>
          <w:lang w:val="en-IE"/>
        </w:rPr>
      </w:pPr>
      <w:r w:rsidRPr="00C1681E">
        <w:rPr>
          <w:color w:val="000000"/>
        </w:rPr>
        <w:t xml:space="preserve">If </w:t>
      </w:r>
      <w:r w:rsidR="00CC6751" w:rsidRPr="00C1681E">
        <w:rPr>
          <w:color w:val="000000"/>
        </w:rPr>
        <w:t xml:space="preserve">in any year </w:t>
      </w:r>
      <w:r w:rsidRPr="00C1681E">
        <w:rPr>
          <w:color w:val="000000"/>
        </w:rPr>
        <w:t>a CPC who used the alternative measures does not provide the information</w:t>
      </w:r>
      <w:r w:rsidR="00CC6751" w:rsidRPr="00C1681E">
        <w:rPr>
          <w:color w:val="000000"/>
        </w:rPr>
        <w:t xml:space="preserve"> to the Compliance Committee</w:t>
      </w:r>
      <w:r w:rsidRPr="00C1681E">
        <w:rPr>
          <w:color w:val="000000"/>
        </w:rPr>
        <w:t xml:space="preserve"> in accordance with paragraph </w:t>
      </w:r>
      <w:r w:rsidR="00F72C2B" w:rsidRPr="00C1681E">
        <w:rPr>
          <w:color w:val="000000"/>
        </w:rPr>
        <w:t>11</w:t>
      </w:r>
      <w:r w:rsidRPr="00C1681E">
        <w:rPr>
          <w:color w:val="000000"/>
        </w:rPr>
        <w:t xml:space="preserve">, then </w:t>
      </w:r>
      <w:proofErr w:type="gramStart"/>
      <w:r w:rsidRPr="00C1681E">
        <w:rPr>
          <w:color w:val="000000"/>
        </w:rPr>
        <w:t>that CPC</w:t>
      </w:r>
      <w:proofErr w:type="gramEnd"/>
      <w:r w:rsidRPr="00C1681E">
        <w:rPr>
          <w:color w:val="000000"/>
        </w:rPr>
        <w:t xml:space="preserve"> will no longer be able to use the alternative measures set out in paragraph </w:t>
      </w:r>
      <w:r w:rsidR="00F72C2B" w:rsidRPr="00C1681E">
        <w:rPr>
          <w:color w:val="000000"/>
        </w:rPr>
        <w:t>8</w:t>
      </w:r>
      <w:r w:rsidRPr="00C1681E">
        <w:rPr>
          <w:color w:val="000000"/>
        </w:rPr>
        <w:t>.</w:t>
      </w:r>
    </w:p>
    <w:p w14:paraId="33B013A5" w14:textId="2E144BC1" w:rsidR="00621CA8" w:rsidRPr="00C1681E" w:rsidRDefault="00EA5E4B" w:rsidP="00220672">
      <w:pPr>
        <w:pStyle w:val="Heading1"/>
        <w:spacing w:before="0" w:after="240" w:line="240" w:lineRule="auto"/>
        <w:rPr>
          <w:rFonts w:ascii="Times New Roman" w:hAnsi="Times New Roman" w:cs="Times New Roman"/>
          <w:b/>
          <w:bCs/>
          <w:i w:val="0"/>
          <w:iCs w:val="0"/>
          <w:sz w:val="22"/>
          <w:szCs w:val="22"/>
          <w:lang w:val="en-GB"/>
        </w:rPr>
      </w:pPr>
      <w:r w:rsidRPr="00C1681E">
        <w:rPr>
          <w:rFonts w:ascii="Times New Roman" w:hAnsi="Times New Roman" w:cs="Times New Roman"/>
          <w:b/>
          <w:bCs/>
          <w:i w:val="0"/>
          <w:iCs w:val="0"/>
          <w:sz w:val="22"/>
          <w:szCs w:val="22"/>
          <w:lang w:val="en-GB"/>
        </w:rPr>
        <w:t xml:space="preserve">Bycatch </w:t>
      </w:r>
      <w:r w:rsidR="008E12E1" w:rsidRPr="00C1681E">
        <w:rPr>
          <w:rFonts w:ascii="Times New Roman" w:hAnsi="Times New Roman" w:cs="Times New Roman"/>
          <w:b/>
          <w:bCs/>
          <w:i w:val="0"/>
          <w:iCs w:val="0"/>
          <w:sz w:val="22"/>
          <w:szCs w:val="22"/>
          <w:lang w:val="en-GB"/>
        </w:rPr>
        <w:t>M</w:t>
      </w:r>
      <w:r w:rsidRPr="00C1681E">
        <w:rPr>
          <w:rFonts w:ascii="Times New Roman" w:hAnsi="Times New Roman" w:cs="Times New Roman"/>
          <w:b/>
          <w:bCs/>
          <w:i w:val="0"/>
          <w:iCs w:val="0"/>
          <w:sz w:val="22"/>
          <w:szCs w:val="22"/>
          <w:lang w:val="en-GB"/>
        </w:rPr>
        <w:t xml:space="preserve">itigation </w:t>
      </w:r>
      <w:r w:rsidR="008E12E1" w:rsidRPr="00C1681E">
        <w:rPr>
          <w:rFonts w:ascii="Times New Roman" w:hAnsi="Times New Roman" w:cs="Times New Roman"/>
          <w:b/>
          <w:bCs/>
          <w:i w:val="0"/>
          <w:iCs w:val="0"/>
          <w:sz w:val="22"/>
          <w:szCs w:val="22"/>
          <w:lang w:val="en-GB"/>
        </w:rPr>
        <w:t>M</w:t>
      </w:r>
      <w:r w:rsidRPr="00C1681E">
        <w:rPr>
          <w:rFonts w:ascii="Times New Roman" w:hAnsi="Times New Roman" w:cs="Times New Roman"/>
          <w:b/>
          <w:bCs/>
          <w:i w:val="0"/>
          <w:iCs w:val="0"/>
          <w:sz w:val="22"/>
          <w:szCs w:val="22"/>
          <w:lang w:val="en-GB"/>
        </w:rPr>
        <w:t>easures</w:t>
      </w:r>
    </w:p>
    <w:p w14:paraId="43C033AD" w14:textId="35D6C8BE" w:rsidR="006A2F96" w:rsidRPr="00C1681E" w:rsidRDefault="0036393B" w:rsidP="00220672">
      <w:pPr>
        <w:pStyle w:val="ListParagraph"/>
        <w:widowControl w:val="0"/>
        <w:numPr>
          <w:ilvl w:val="0"/>
          <w:numId w:val="2"/>
        </w:numPr>
        <w:tabs>
          <w:tab w:val="left" w:pos="818"/>
          <w:tab w:val="left" w:pos="819"/>
        </w:tabs>
        <w:autoSpaceDE w:val="0"/>
        <w:autoSpaceDN w:val="0"/>
        <w:spacing w:afterLines="120" w:after="288" w:line="240" w:lineRule="auto"/>
        <w:ind w:right="329"/>
        <w:contextualSpacing w:val="0"/>
        <w:jc w:val="both"/>
        <w:rPr>
          <w:rFonts w:cs="Times New Roman"/>
          <w:w w:val="105"/>
          <w:lang w:val="en-GB"/>
        </w:rPr>
      </w:pPr>
      <w:bookmarkStart w:id="10" w:name="_Ref134741978"/>
      <w:r w:rsidRPr="00C1681E">
        <w:rPr>
          <w:rFonts w:cs="Times New Roman"/>
          <w:w w:val="105"/>
          <w:lang w:val="en-GB"/>
        </w:rPr>
        <w:t>From</w:t>
      </w:r>
      <w:r w:rsidR="00E702EF" w:rsidRPr="00C1681E">
        <w:rPr>
          <w:rFonts w:cs="Times New Roman"/>
          <w:w w:val="105"/>
          <w:lang w:val="en-GB"/>
        </w:rPr>
        <w:t xml:space="preserve"> </w:t>
      </w:r>
      <w:r w:rsidR="00E702EF" w:rsidRPr="00C1681E">
        <w:rPr>
          <w:w w:val="105"/>
          <w:lang w:val="en-GB"/>
        </w:rPr>
        <w:t>1 January 202</w:t>
      </w:r>
      <w:r w:rsidRPr="00C1681E">
        <w:rPr>
          <w:w w:val="105"/>
          <w:lang w:val="en-GB"/>
        </w:rPr>
        <w:t>6</w:t>
      </w:r>
      <w:r w:rsidR="00E702EF" w:rsidRPr="00C1681E">
        <w:rPr>
          <w:rFonts w:cs="Times New Roman"/>
          <w:w w:val="105"/>
          <w:lang w:val="en-GB"/>
        </w:rPr>
        <w:t xml:space="preserve">, </w:t>
      </w:r>
      <w:r w:rsidR="000A52AC" w:rsidRPr="00C1681E">
        <w:rPr>
          <w:rFonts w:cs="Times New Roman"/>
          <w:w w:val="105"/>
          <w:lang w:val="en-GB"/>
        </w:rPr>
        <w:t xml:space="preserve">CPCs shall ensure that their </w:t>
      </w:r>
      <w:r w:rsidR="00543F06" w:rsidRPr="00C1681E">
        <w:rPr>
          <w:rFonts w:cs="Times New Roman"/>
          <w:w w:val="105"/>
          <w:lang w:val="en-GB"/>
        </w:rPr>
        <w:t xml:space="preserve">flag </w:t>
      </w:r>
      <w:r w:rsidR="000A52AC" w:rsidRPr="00C1681E">
        <w:rPr>
          <w:rFonts w:cs="Times New Roman"/>
          <w:w w:val="105"/>
          <w:lang w:val="en-GB"/>
        </w:rPr>
        <w:t>long-line vessels</w:t>
      </w:r>
      <w:r w:rsidR="00E702EF" w:rsidRPr="00C1681E">
        <w:rPr>
          <w:rFonts w:cs="Times New Roman"/>
          <w:w w:val="105"/>
          <w:lang w:val="en-GB"/>
        </w:rPr>
        <w:t xml:space="preserve"> do not</w:t>
      </w:r>
      <w:bookmarkEnd w:id="10"/>
      <w:r w:rsidR="00F56673" w:rsidRPr="00C1681E">
        <w:rPr>
          <w:rFonts w:cs="Times New Roman"/>
          <w:w w:val="105"/>
          <w:lang w:val="en-GB"/>
        </w:rPr>
        <w:t xml:space="preserve"> </w:t>
      </w:r>
      <w:r w:rsidR="008C2FCC" w:rsidRPr="00C1681E">
        <w:rPr>
          <w:rFonts w:cs="Times New Roman"/>
          <w:w w:val="105"/>
          <w:lang w:val="en-GB"/>
        </w:rPr>
        <w:t xml:space="preserve">use branch lines running directly off the longline floats or drop lines, known as shark lines. See </w:t>
      </w:r>
      <w:r w:rsidR="008C2FCC" w:rsidRPr="00C1681E">
        <w:rPr>
          <w:rFonts w:cs="Times New Roman"/>
          <w:b/>
          <w:bCs/>
          <w:w w:val="105"/>
          <w:lang w:val="en-GB"/>
        </w:rPr>
        <w:t>Annex I</w:t>
      </w:r>
      <w:r w:rsidR="008C2FCC" w:rsidRPr="00C1681E">
        <w:rPr>
          <w:rFonts w:cs="Times New Roman"/>
          <w:w w:val="105"/>
          <w:lang w:val="en-GB"/>
        </w:rPr>
        <w:t xml:space="preserve"> for a schematic diagram of a shark line.</w:t>
      </w:r>
    </w:p>
    <w:p w14:paraId="3F16F26D" w14:textId="76EBA7B9" w:rsidR="006A2F96" w:rsidRPr="00C1681E" w:rsidRDefault="005816FF" w:rsidP="00220672">
      <w:pPr>
        <w:pStyle w:val="ListParagraph"/>
        <w:widowControl w:val="0"/>
        <w:numPr>
          <w:ilvl w:val="0"/>
          <w:numId w:val="2"/>
        </w:numPr>
        <w:tabs>
          <w:tab w:val="left" w:pos="818"/>
          <w:tab w:val="left" w:pos="819"/>
        </w:tabs>
        <w:autoSpaceDE w:val="0"/>
        <w:autoSpaceDN w:val="0"/>
        <w:spacing w:afterLines="120" w:after="288" w:line="240" w:lineRule="auto"/>
        <w:ind w:right="329"/>
        <w:contextualSpacing w:val="0"/>
        <w:jc w:val="both"/>
        <w:rPr>
          <w:rFonts w:cs="Times New Roman"/>
          <w:w w:val="105"/>
          <w:lang w:val="en-GB"/>
        </w:rPr>
      </w:pPr>
      <w:bookmarkStart w:id="11" w:name="_Hlk195793411"/>
      <w:proofErr w:type="gramStart"/>
      <w:r w:rsidRPr="00C1681E">
        <w:rPr>
          <w:rFonts w:cs="Times New Roman"/>
          <w:w w:val="105"/>
          <w:lang w:val="en-GB"/>
        </w:rPr>
        <w:t>In order for</w:t>
      </w:r>
      <w:proofErr w:type="gramEnd"/>
      <w:r w:rsidRPr="00C1681E">
        <w:rPr>
          <w:rFonts w:cs="Times New Roman"/>
          <w:w w:val="105"/>
          <w:lang w:val="en-GB"/>
        </w:rPr>
        <w:t xml:space="preserve"> any </w:t>
      </w:r>
      <w:r w:rsidR="006A2F96" w:rsidRPr="00C1681E">
        <w:rPr>
          <w:rFonts w:cs="Times New Roman"/>
          <w:w w:val="105"/>
          <w:lang w:val="en-GB"/>
        </w:rPr>
        <w:t xml:space="preserve">CPCs to continue to use wire trace north of 20S </w:t>
      </w:r>
      <w:r w:rsidRPr="00C1681E">
        <w:rPr>
          <w:rFonts w:cs="Times New Roman"/>
          <w:w w:val="105"/>
          <w:lang w:val="en-GB"/>
        </w:rPr>
        <w:t>at least one CPCs will</w:t>
      </w:r>
      <w:r w:rsidR="00952E30" w:rsidRPr="00C1681E">
        <w:rPr>
          <w:rFonts w:cs="Times New Roman"/>
          <w:w w:val="105"/>
          <w:lang w:val="en-GB"/>
        </w:rPr>
        <w:t xml:space="preserve"> </w:t>
      </w:r>
      <w:r w:rsidR="006A2F96" w:rsidRPr="00C1681E">
        <w:rPr>
          <w:rFonts w:cs="Times New Roman"/>
          <w:w w:val="105"/>
          <w:lang w:val="en-GB"/>
        </w:rPr>
        <w:t>undertake scientific fishing trials to assess the effects of leader materials on the mortality of vulnerable shark species (including oceanic whitetip shark, silky shark, shortfin mako and thresher sharks)</w:t>
      </w:r>
      <w:r w:rsidRPr="00C1681E">
        <w:rPr>
          <w:rFonts w:cs="Times New Roman"/>
          <w:w w:val="105"/>
          <w:lang w:val="en-GB"/>
        </w:rPr>
        <w:t xml:space="preserve"> and blue sharks</w:t>
      </w:r>
      <w:r w:rsidR="006A2F96" w:rsidRPr="00C1681E">
        <w:rPr>
          <w:rFonts w:cs="Times New Roman"/>
          <w:w w:val="105"/>
          <w:lang w:val="en-GB"/>
        </w:rPr>
        <w:t xml:space="preserve">. Such trials must be conducted, concluded, presented to the IOTC Scientific Committee by SC30 subject to the possible extension in paragraph </w:t>
      </w:r>
      <w:r w:rsidR="00952E30" w:rsidRPr="00C1681E">
        <w:rPr>
          <w:rFonts w:cs="Times New Roman"/>
          <w:w w:val="105"/>
          <w:lang w:val="en-GB"/>
        </w:rPr>
        <w:t>8</w:t>
      </w:r>
      <w:r w:rsidR="006A2F96" w:rsidRPr="00C1681E">
        <w:rPr>
          <w:rFonts w:cs="Times New Roman"/>
          <w:w w:val="105"/>
          <w:lang w:val="en-GB"/>
        </w:rPr>
        <w:t>.</w:t>
      </w:r>
    </w:p>
    <w:p w14:paraId="1B570A8E" w14:textId="498E6ED3" w:rsidR="006A2F96" w:rsidRPr="00C1681E" w:rsidRDefault="006A2F96" w:rsidP="00220672">
      <w:pPr>
        <w:pStyle w:val="ListParagraph"/>
        <w:widowControl w:val="0"/>
        <w:numPr>
          <w:ilvl w:val="0"/>
          <w:numId w:val="2"/>
        </w:numPr>
        <w:tabs>
          <w:tab w:val="left" w:pos="818"/>
          <w:tab w:val="left" w:pos="819"/>
        </w:tabs>
        <w:autoSpaceDE w:val="0"/>
        <w:autoSpaceDN w:val="0"/>
        <w:spacing w:afterLines="120" w:after="288" w:line="240" w:lineRule="auto"/>
        <w:ind w:right="329"/>
        <w:contextualSpacing w:val="0"/>
        <w:jc w:val="both"/>
        <w:rPr>
          <w:rFonts w:cs="Times New Roman"/>
          <w:w w:val="105"/>
          <w:lang w:val="en-GB"/>
        </w:rPr>
      </w:pPr>
      <w:r w:rsidRPr="00C1681E">
        <w:rPr>
          <w:rFonts w:cs="Times New Roman"/>
          <w:w w:val="105"/>
          <w:lang w:val="en-GB"/>
        </w:rPr>
        <w:t xml:space="preserve">The </w:t>
      </w:r>
      <w:proofErr w:type="gramStart"/>
      <w:r w:rsidRPr="00C1681E">
        <w:rPr>
          <w:rFonts w:cs="Times New Roman"/>
          <w:w w:val="105"/>
          <w:lang w:val="en-GB"/>
        </w:rPr>
        <w:t>trials</w:t>
      </w:r>
      <w:proofErr w:type="gramEnd"/>
      <w:r w:rsidRPr="00C1681E">
        <w:rPr>
          <w:rFonts w:cs="Times New Roman"/>
          <w:w w:val="105"/>
          <w:lang w:val="en-GB"/>
        </w:rPr>
        <w:t xml:space="preserve"> objective will be to determine if, for the CPCs fleet, the use of wire leaders has a higher catch and mortality for the vulnerable and target shark species (both in total and by species) than does use of nylon monofilament leaders.</w:t>
      </w:r>
    </w:p>
    <w:p w14:paraId="403A2E61" w14:textId="011B354A" w:rsidR="006A2F96" w:rsidRPr="00C1681E" w:rsidRDefault="006A2F96" w:rsidP="00220672">
      <w:pPr>
        <w:pStyle w:val="ListParagraph"/>
        <w:widowControl w:val="0"/>
        <w:numPr>
          <w:ilvl w:val="0"/>
          <w:numId w:val="2"/>
        </w:numPr>
        <w:tabs>
          <w:tab w:val="left" w:pos="818"/>
          <w:tab w:val="left" w:pos="819"/>
        </w:tabs>
        <w:autoSpaceDE w:val="0"/>
        <w:autoSpaceDN w:val="0"/>
        <w:spacing w:afterLines="120" w:after="288" w:line="240" w:lineRule="auto"/>
        <w:ind w:right="329"/>
        <w:contextualSpacing w:val="0"/>
        <w:jc w:val="both"/>
        <w:rPr>
          <w:rFonts w:cs="Times New Roman"/>
          <w:w w:val="105"/>
          <w:lang w:val="en-GB"/>
        </w:rPr>
      </w:pPr>
      <w:r w:rsidRPr="00C1681E">
        <w:rPr>
          <w:rFonts w:cs="Times New Roman"/>
          <w:w w:val="105"/>
          <w:lang w:val="en-GB"/>
        </w:rPr>
        <w:t xml:space="preserve">The trials will be conducted using an appropriate experimental design and analysed using appropriate statistical methods, the criteria and principles of which will be developed and agreed by the IOTC Scientific Committee </w:t>
      </w:r>
      <w:r w:rsidR="005B7072" w:rsidRPr="00C1681E">
        <w:rPr>
          <w:rFonts w:cs="Times New Roman"/>
          <w:w w:val="105"/>
          <w:lang w:val="en-GB"/>
        </w:rPr>
        <w:t>at t</w:t>
      </w:r>
      <w:r w:rsidR="005816FF" w:rsidRPr="00C1681E">
        <w:rPr>
          <w:rFonts w:cs="Times New Roman"/>
          <w:w w:val="105"/>
          <w:lang w:val="en-GB"/>
        </w:rPr>
        <w:t>he</w:t>
      </w:r>
      <w:r w:rsidR="005B7072" w:rsidRPr="00C1681E">
        <w:rPr>
          <w:rFonts w:cs="Times New Roman"/>
          <w:w w:val="105"/>
          <w:lang w:val="en-GB"/>
        </w:rPr>
        <w:t xml:space="preserve"> annual Session</w:t>
      </w:r>
      <w:r w:rsidRPr="00C1681E">
        <w:rPr>
          <w:rFonts w:cs="Times New Roman"/>
          <w:w w:val="105"/>
          <w:lang w:val="en-GB"/>
        </w:rPr>
        <w:t xml:space="preserve"> in 2025.</w:t>
      </w:r>
    </w:p>
    <w:p w14:paraId="01450BC0" w14:textId="15680B5D" w:rsidR="006A2F96" w:rsidRPr="00C1681E" w:rsidRDefault="006A2F96" w:rsidP="00220672">
      <w:pPr>
        <w:pStyle w:val="ListParagraph"/>
        <w:widowControl w:val="0"/>
        <w:numPr>
          <w:ilvl w:val="0"/>
          <w:numId w:val="2"/>
        </w:numPr>
        <w:tabs>
          <w:tab w:val="left" w:pos="818"/>
          <w:tab w:val="left" w:pos="819"/>
        </w:tabs>
        <w:autoSpaceDE w:val="0"/>
        <w:autoSpaceDN w:val="0"/>
        <w:spacing w:afterLines="120" w:after="288" w:line="240" w:lineRule="auto"/>
        <w:ind w:right="329"/>
        <w:contextualSpacing w:val="0"/>
        <w:jc w:val="both"/>
        <w:rPr>
          <w:rFonts w:cs="Times New Roman"/>
          <w:w w:val="105"/>
          <w:lang w:val="en-GB"/>
        </w:rPr>
      </w:pPr>
      <w:r w:rsidRPr="00C1681E">
        <w:rPr>
          <w:rFonts w:cs="Times New Roman"/>
          <w:w w:val="105"/>
          <w:lang w:val="en-GB"/>
        </w:rPr>
        <w:t xml:space="preserve">The results of CPCs fishing trials </w:t>
      </w:r>
      <w:r w:rsidR="004C6E73" w:rsidRPr="00C1681E">
        <w:rPr>
          <w:rFonts w:cs="Times New Roman"/>
          <w:w w:val="105"/>
          <w:lang w:val="en-GB"/>
        </w:rPr>
        <w:t>must</w:t>
      </w:r>
      <w:r w:rsidR="00DE576F" w:rsidRPr="00C1681E">
        <w:rPr>
          <w:rFonts w:cs="Times New Roman"/>
          <w:w w:val="105"/>
          <w:lang w:val="en-GB"/>
        </w:rPr>
        <w:t xml:space="preserve"> </w:t>
      </w:r>
      <w:r w:rsidRPr="00C1681E">
        <w:rPr>
          <w:rFonts w:cs="Times New Roman"/>
          <w:w w:val="105"/>
          <w:lang w:val="en-GB"/>
        </w:rPr>
        <w:t xml:space="preserve">be presented in a detailed research paper (describing fully the methods and results and conclusions) to the </w:t>
      </w:r>
      <w:r w:rsidR="00DE576F" w:rsidRPr="00C1681E">
        <w:rPr>
          <w:rFonts w:cs="Times New Roman"/>
          <w:w w:val="105"/>
          <w:lang w:val="en-GB"/>
        </w:rPr>
        <w:t>IOTC Scientific Committee at its annual Session</w:t>
      </w:r>
      <w:r w:rsidRPr="00C1681E">
        <w:rPr>
          <w:rFonts w:cs="Times New Roman"/>
          <w:w w:val="105"/>
          <w:lang w:val="en-GB"/>
        </w:rPr>
        <w:t xml:space="preserve"> in 2027 for review and development of advice from the </w:t>
      </w:r>
      <w:r w:rsidR="00DE576F" w:rsidRPr="00C1681E">
        <w:rPr>
          <w:rFonts w:cs="Times New Roman"/>
          <w:w w:val="105"/>
          <w:lang w:val="en-GB"/>
        </w:rPr>
        <w:t xml:space="preserve">IOTC </w:t>
      </w:r>
      <w:r w:rsidRPr="00C1681E">
        <w:rPr>
          <w:rFonts w:cs="Times New Roman"/>
          <w:w w:val="105"/>
          <w:lang w:val="en-GB"/>
        </w:rPr>
        <w:t>S</w:t>
      </w:r>
      <w:r w:rsidR="00DE576F" w:rsidRPr="00C1681E">
        <w:rPr>
          <w:rFonts w:cs="Times New Roman"/>
          <w:w w:val="105"/>
          <w:lang w:val="en-GB"/>
        </w:rPr>
        <w:t xml:space="preserve">cientific </w:t>
      </w:r>
      <w:r w:rsidRPr="00C1681E">
        <w:rPr>
          <w:rFonts w:cs="Times New Roman"/>
          <w:w w:val="105"/>
          <w:lang w:val="en-GB"/>
        </w:rPr>
        <w:t>C</w:t>
      </w:r>
      <w:r w:rsidR="00DE576F" w:rsidRPr="00C1681E">
        <w:rPr>
          <w:rFonts w:cs="Times New Roman"/>
          <w:w w:val="105"/>
          <w:lang w:val="en-GB"/>
        </w:rPr>
        <w:t>ommittee</w:t>
      </w:r>
      <w:r w:rsidRPr="00C1681E">
        <w:rPr>
          <w:rFonts w:cs="Times New Roman"/>
          <w:w w:val="105"/>
          <w:lang w:val="en-GB"/>
        </w:rPr>
        <w:t xml:space="preserve"> to the Commission on the outcomes of the trial. A CPC may</w:t>
      </w:r>
      <w:r w:rsidR="002E4D3E">
        <w:rPr>
          <w:rFonts w:cs="Times New Roman"/>
          <w:w w:val="105"/>
          <w:lang w:val="en-GB"/>
        </w:rPr>
        <w:t>,</w:t>
      </w:r>
      <w:r w:rsidRPr="00C1681E">
        <w:rPr>
          <w:rFonts w:cs="Times New Roman"/>
          <w:w w:val="105"/>
          <w:lang w:val="en-GB"/>
        </w:rPr>
        <w:t xml:space="preserve"> with reasonable justification, request the Commission for an extension of 1 year to present the results of the fishing trials.</w:t>
      </w:r>
    </w:p>
    <w:p w14:paraId="13A99DF7" w14:textId="55CF8A19" w:rsidR="006A2F96" w:rsidRPr="00C1681E" w:rsidRDefault="006A2F96" w:rsidP="00220672">
      <w:pPr>
        <w:pStyle w:val="ListParagraph"/>
        <w:widowControl w:val="0"/>
        <w:numPr>
          <w:ilvl w:val="0"/>
          <w:numId w:val="2"/>
        </w:numPr>
        <w:tabs>
          <w:tab w:val="left" w:pos="818"/>
          <w:tab w:val="left" w:pos="819"/>
        </w:tabs>
        <w:autoSpaceDE w:val="0"/>
        <w:autoSpaceDN w:val="0"/>
        <w:spacing w:afterLines="120" w:after="288" w:line="240" w:lineRule="auto"/>
        <w:ind w:right="329"/>
        <w:contextualSpacing w:val="0"/>
        <w:jc w:val="both"/>
        <w:rPr>
          <w:rFonts w:cs="Times New Roman"/>
          <w:w w:val="105"/>
          <w:lang w:val="en-GB"/>
        </w:rPr>
      </w:pPr>
      <w:r w:rsidRPr="00C1681E">
        <w:rPr>
          <w:rFonts w:cs="Times New Roman"/>
          <w:w w:val="105"/>
          <w:lang w:val="en-GB"/>
        </w:rPr>
        <w:t>The</w:t>
      </w:r>
      <w:r w:rsidR="00AF3741" w:rsidRPr="00C1681E">
        <w:rPr>
          <w:rFonts w:cs="Times New Roman"/>
          <w:w w:val="105"/>
          <w:lang w:val="en-GB"/>
        </w:rPr>
        <w:t xml:space="preserve"> IOTC</w:t>
      </w:r>
      <w:r w:rsidRPr="00C1681E">
        <w:rPr>
          <w:rFonts w:cs="Times New Roman"/>
          <w:w w:val="105"/>
          <w:lang w:val="en-GB"/>
        </w:rPr>
        <w:t xml:space="preserve"> Scientific Committee will also review available data and information by no later than SC29 pertaining to the spatial and temporal trends in:</w:t>
      </w:r>
    </w:p>
    <w:p w14:paraId="6D1DC620" w14:textId="783E6FFD" w:rsidR="006A2F96" w:rsidRPr="00C1681E" w:rsidRDefault="006A2F96" w:rsidP="00220672">
      <w:pPr>
        <w:pStyle w:val="ListParagraph"/>
        <w:numPr>
          <w:ilvl w:val="0"/>
          <w:numId w:val="28"/>
        </w:numPr>
        <w:spacing w:afterLines="120" w:after="288" w:line="240" w:lineRule="auto"/>
        <w:contextualSpacing w:val="0"/>
      </w:pPr>
      <w:r w:rsidRPr="00C1681E">
        <w:t xml:space="preserve">The relative distribution of vulnerable shark species and blue </w:t>
      </w:r>
      <w:proofErr w:type="gramStart"/>
      <w:r w:rsidRPr="00C1681E">
        <w:t>shark</w:t>
      </w:r>
      <w:r w:rsidR="00331BAA">
        <w:t>;</w:t>
      </w:r>
      <w:proofErr w:type="gramEnd"/>
    </w:p>
    <w:p w14:paraId="2A46AFB7" w14:textId="0E5B26DD" w:rsidR="006A2F96" w:rsidRPr="00C1681E" w:rsidRDefault="006A2F96" w:rsidP="00220672">
      <w:pPr>
        <w:pStyle w:val="ListParagraph"/>
        <w:numPr>
          <w:ilvl w:val="0"/>
          <w:numId w:val="28"/>
        </w:numPr>
        <w:spacing w:afterLines="120" w:after="288" w:line="240" w:lineRule="auto"/>
        <w:contextualSpacing w:val="0"/>
      </w:pPr>
      <w:r w:rsidRPr="00C1681E">
        <w:lastRenderedPageBreak/>
        <w:t xml:space="preserve">The distribution of total longline fishing effort and by CPCs, by year over the past 10 </w:t>
      </w:r>
      <w:proofErr w:type="gramStart"/>
      <w:r w:rsidRPr="00C1681E">
        <w:t>years</w:t>
      </w:r>
      <w:r w:rsidR="00331BAA">
        <w:t>;</w:t>
      </w:r>
      <w:proofErr w:type="gramEnd"/>
    </w:p>
    <w:p w14:paraId="2EE3E6CE" w14:textId="0F3CC8DC" w:rsidR="006A2F96" w:rsidRPr="00C1681E" w:rsidRDefault="006A2F96" w:rsidP="00220672">
      <w:pPr>
        <w:pStyle w:val="ListParagraph"/>
        <w:numPr>
          <w:ilvl w:val="0"/>
          <w:numId w:val="28"/>
        </w:numPr>
        <w:spacing w:afterLines="120" w:after="288" w:line="240" w:lineRule="auto"/>
        <w:contextualSpacing w:val="0"/>
        <w:jc w:val="both"/>
      </w:pPr>
      <w:r w:rsidRPr="00C1681E">
        <w:t>The distribution and level of the use of wire leaders and monofilament leaders (and other leader types</w:t>
      </w:r>
      <w:r w:rsidR="002E4D3E">
        <w:t>,</w:t>
      </w:r>
      <w:r w:rsidRPr="00C1681E">
        <w:t xml:space="preserve"> if applicable) by CPC. For this point, all CPCs shall facilitate the provision of such information (best available) pertaining to their fleet to the IOTC Secretariat by 30 July 2026, to allow a summary of such spatial information to be provided to the SC.</w:t>
      </w:r>
    </w:p>
    <w:p w14:paraId="08A066E3" w14:textId="1A33CA93" w:rsidR="006A2F96" w:rsidRPr="00C1681E" w:rsidRDefault="006A2F96" w:rsidP="00220672">
      <w:pPr>
        <w:pStyle w:val="ListParagraph"/>
        <w:widowControl w:val="0"/>
        <w:numPr>
          <w:ilvl w:val="0"/>
          <w:numId w:val="2"/>
        </w:numPr>
        <w:tabs>
          <w:tab w:val="left" w:pos="818"/>
          <w:tab w:val="left" w:pos="819"/>
        </w:tabs>
        <w:autoSpaceDE w:val="0"/>
        <w:autoSpaceDN w:val="0"/>
        <w:spacing w:afterLines="120" w:after="288" w:line="240" w:lineRule="auto"/>
        <w:ind w:right="329"/>
        <w:contextualSpacing w:val="0"/>
        <w:jc w:val="both"/>
        <w:rPr>
          <w:rFonts w:cs="Times New Roman"/>
          <w:w w:val="105"/>
          <w:lang w:val="en-GB"/>
        </w:rPr>
      </w:pPr>
      <w:r w:rsidRPr="00C1681E">
        <w:rPr>
          <w:rFonts w:cs="Times New Roman"/>
          <w:w w:val="105"/>
          <w:lang w:val="en-GB"/>
        </w:rPr>
        <w:t>In providing advice to the Commission on the outcomes of the fishing trials and their implications for the effectiveness of a prohibition on wire trace on vulnerable shark species in the IOTC area</w:t>
      </w:r>
      <w:r w:rsidR="0050761C" w:rsidRPr="00C1681E">
        <w:rPr>
          <w:rFonts w:cs="Times New Roman"/>
          <w:w w:val="105"/>
          <w:lang w:val="en-GB"/>
        </w:rPr>
        <w:t xml:space="preserve"> of competence</w:t>
      </w:r>
      <w:r w:rsidRPr="00C1681E">
        <w:rPr>
          <w:rFonts w:cs="Times New Roman"/>
          <w:w w:val="105"/>
          <w:lang w:val="en-GB"/>
        </w:rPr>
        <w:t xml:space="preserve">, the </w:t>
      </w:r>
      <w:r w:rsidR="00220672">
        <w:rPr>
          <w:rFonts w:cs="Times New Roman"/>
          <w:w w:val="105"/>
          <w:lang w:val="en-GB"/>
        </w:rPr>
        <w:t>SC</w:t>
      </w:r>
      <w:r w:rsidR="005816FF" w:rsidRPr="00C1681E">
        <w:rPr>
          <w:rFonts w:cs="Times New Roman"/>
          <w:w w:val="105"/>
          <w:lang w:val="en-GB"/>
        </w:rPr>
        <w:t>30</w:t>
      </w:r>
      <w:r w:rsidRPr="00C1681E">
        <w:rPr>
          <w:rFonts w:cs="Times New Roman"/>
          <w:w w:val="105"/>
          <w:lang w:val="en-GB"/>
        </w:rPr>
        <w:t xml:space="preserve"> </w:t>
      </w:r>
      <w:r w:rsidR="005816FF" w:rsidRPr="00C1681E">
        <w:rPr>
          <w:rFonts w:cs="Times New Roman"/>
          <w:w w:val="105"/>
          <w:lang w:val="en-GB"/>
        </w:rPr>
        <w:t>subject to the possible extension in</w:t>
      </w:r>
      <w:r w:rsidR="00455E7E" w:rsidRPr="00C1681E">
        <w:rPr>
          <w:rFonts w:cs="Times New Roman"/>
          <w:w w:val="105"/>
          <w:lang w:val="en-GB"/>
        </w:rPr>
        <w:t xml:space="preserve"> paragraph</w:t>
      </w:r>
      <w:r w:rsidR="005816FF" w:rsidRPr="00C1681E">
        <w:rPr>
          <w:rFonts w:cs="Times New Roman"/>
          <w:w w:val="105"/>
          <w:lang w:val="en-GB"/>
        </w:rPr>
        <w:t xml:space="preserve"> </w:t>
      </w:r>
      <w:r w:rsidR="001E4E15" w:rsidRPr="00C1681E">
        <w:rPr>
          <w:rFonts w:cs="Times New Roman"/>
          <w:w w:val="105"/>
          <w:lang w:val="en-GB"/>
        </w:rPr>
        <w:t>18</w:t>
      </w:r>
      <w:r w:rsidR="005816FF" w:rsidRPr="00C1681E">
        <w:rPr>
          <w:rFonts w:cs="Times New Roman"/>
          <w:w w:val="105"/>
          <w:lang w:val="en-GB"/>
        </w:rPr>
        <w:t xml:space="preserve"> </w:t>
      </w:r>
      <w:r w:rsidRPr="00C1681E">
        <w:rPr>
          <w:rFonts w:cs="Times New Roman"/>
          <w:w w:val="105"/>
          <w:lang w:val="en-GB"/>
        </w:rPr>
        <w:t xml:space="preserve">will also provide advice based on the information in paragraph </w:t>
      </w:r>
      <w:r w:rsidR="001E4E15" w:rsidRPr="00C1681E">
        <w:rPr>
          <w:rFonts w:cs="Times New Roman"/>
          <w:w w:val="105"/>
          <w:lang w:val="en-GB"/>
        </w:rPr>
        <w:t>19</w:t>
      </w:r>
      <w:r w:rsidRPr="00C1681E">
        <w:rPr>
          <w:rFonts w:cs="Times New Roman"/>
          <w:w w:val="105"/>
          <w:lang w:val="en-GB"/>
        </w:rPr>
        <w:t xml:space="preserve"> above, regarding spatial options for the application of a prohibition on wire trace that take account of the distribution of each vulnerable and target shark species</w:t>
      </w:r>
      <w:r w:rsidR="00331BAA">
        <w:rPr>
          <w:rFonts w:cs="Times New Roman"/>
          <w:w w:val="105"/>
          <w:lang w:val="en-GB"/>
        </w:rPr>
        <w:t>.</w:t>
      </w:r>
    </w:p>
    <w:p w14:paraId="1A9D88ED" w14:textId="59EE99C4" w:rsidR="0067304A" w:rsidRPr="00C1681E" w:rsidRDefault="006A2F96" w:rsidP="00220672">
      <w:pPr>
        <w:pStyle w:val="ListParagraph"/>
        <w:widowControl w:val="0"/>
        <w:numPr>
          <w:ilvl w:val="0"/>
          <w:numId w:val="2"/>
        </w:numPr>
        <w:tabs>
          <w:tab w:val="left" w:pos="818"/>
          <w:tab w:val="left" w:pos="819"/>
        </w:tabs>
        <w:autoSpaceDE w:val="0"/>
        <w:autoSpaceDN w:val="0"/>
        <w:spacing w:afterLines="120" w:after="288" w:line="240" w:lineRule="auto"/>
        <w:ind w:right="329"/>
        <w:contextualSpacing w:val="0"/>
        <w:jc w:val="both"/>
        <w:rPr>
          <w:rFonts w:cs="Times New Roman"/>
          <w:w w:val="105"/>
          <w:lang w:val="en-GB"/>
        </w:rPr>
      </w:pPr>
      <w:r w:rsidRPr="00C1681E">
        <w:rPr>
          <w:rFonts w:cs="Times New Roman"/>
          <w:w w:val="105"/>
          <w:lang w:val="en-GB"/>
        </w:rPr>
        <w:t xml:space="preserve">If </w:t>
      </w:r>
      <w:r w:rsidR="007D4173" w:rsidRPr="00C1681E">
        <w:rPr>
          <w:rFonts w:cs="Times New Roman"/>
          <w:w w:val="105"/>
          <w:lang w:val="en-GB"/>
        </w:rPr>
        <w:t>no</w:t>
      </w:r>
      <w:r w:rsidRPr="00C1681E">
        <w:rPr>
          <w:rFonts w:cs="Times New Roman"/>
          <w:w w:val="105"/>
          <w:lang w:val="en-GB"/>
        </w:rPr>
        <w:t xml:space="preserve"> CPC h</w:t>
      </w:r>
      <w:r w:rsidR="007D4173" w:rsidRPr="00C1681E">
        <w:rPr>
          <w:rFonts w:cs="Times New Roman"/>
          <w:w w:val="105"/>
          <w:lang w:val="en-GB"/>
        </w:rPr>
        <w:t>a</w:t>
      </w:r>
      <w:r w:rsidR="0005367D" w:rsidRPr="00C1681E">
        <w:rPr>
          <w:rFonts w:cs="Times New Roman"/>
          <w:w w:val="105"/>
          <w:lang w:val="en-GB"/>
        </w:rPr>
        <w:t xml:space="preserve">s </w:t>
      </w:r>
      <w:r w:rsidRPr="00C1681E">
        <w:rPr>
          <w:rFonts w:cs="Times New Roman"/>
          <w:w w:val="105"/>
          <w:lang w:val="en-GB"/>
        </w:rPr>
        <w:t xml:space="preserve">presented research </w:t>
      </w:r>
      <w:r w:rsidR="0005367D" w:rsidRPr="00C1681E">
        <w:rPr>
          <w:rFonts w:cs="Times New Roman"/>
          <w:w w:val="105"/>
          <w:lang w:val="en-GB"/>
        </w:rPr>
        <w:t xml:space="preserve">in compliance with </w:t>
      </w:r>
      <w:r w:rsidRPr="00C1681E">
        <w:rPr>
          <w:rFonts w:cs="Times New Roman"/>
          <w:w w:val="105"/>
          <w:lang w:val="en-GB"/>
        </w:rPr>
        <w:t xml:space="preserve">the above conditions to the SC in the timeline provided, then from January 1, 2028, </w:t>
      </w:r>
      <w:r w:rsidR="00970A93" w:rsidRPr="00C1681E">
        <w:rPr>
          <w:rFonts w:cs="Times New Roman"/>
          <w:w w:val="105"/>
          <w:lang w:val="en-GB"/>
        </w:rPr>
        <w:t xml:space="preserve">unless subject to possible extension in paragraph </w:t>
      </w:r>
      <w:r w:rsidR="001A782A" w:rsidRPr="00C1681E">
        <w:rPr>
          <w:rFonts w:cs="Times New Roman"/>
          <w:w w:val="105"/>
          <w:lang w:val="en-GB"/>
        </w:rPr>
        <w:t>18</w:t>
      </w:r>
      <w:r w:rsidR="0005367D" w:rsidRPr="00C1681E">
        <w:rPr>
          <w:rFonts w:cs="Times New Roman"/>
          <w:w w:val="105"/>
          <w:lang w:val="en-GB"/>
        </w:rPr>
        <w:t xml:space="preserve">, </w:t>
      </w:r>
      <w:r w:rsidR="007D4173" w:rsidRPr="00C1681E">
        <w:rPr>
          <w:rFonts w:cs="Times New Roman"/>
          <w:w w:val="105"/>
          <w:lang w:val="en-GB"/>
        </w:rPr>
        <w:t>all</w:t>
      </w:r>
      <w:r w:rsidRPr="00C1681E">
        <w:rPr>
          <w:rFonts w:cs="Times New Roman"/>
          <w:w w:val="105"/>
          <w:lang w:val="en-GB"/>
        </w:rPr>
        <w:t xml:space="preserve"> CPC shall ensure that their flagged vessels are prohibited from using or carrying</w:t>
      </w:r>
      <w:r w:rsidR="007D4173" w:rsidRPr="00C1681E">
        <w:rPr>
          <w:rStyle w:val="FootnoteReference"/>
          <w:rFonts w:cs="Times New Roman"/>
          <w:w w:val="105"/>
          <w:lang w:val="en-GB"/>
        </w:rPr>
        <w:footnoteReference w:id="3"/>
      </w:r>
      <w:r w:rsidR="0005367D" w:rsidRPr="00C1681E">
        <w:rPr>
          <w:rFonts w:cs="Times New Roman"/>
          <w:w w:val="105"/>
          <w:lang w:val="en-GB"/>
        </w:rPr>
        <w:t xml:space="preserve"> </w:t>
      </w:r>
      <w:r w:rsidRPr="00C1681E">
        <w:rPr>
          <w:rFonts w:cs="Times New Roman"/>
          <w:w w:val="105"/>
          <w:lang w:val="en-GB"/>
        </w:rPr>
        <w:t xml:space="preserve">on board wire trace as leaders or </w:t>
      </w:r>
      <w:proofErr w:type="spellStart"/>
      <w:r w:rsidRPr="00C1681E">
        <w:rPr>
          <w:rFonts w:cs="Times New Roman"/>
          <w:w w:val="105"/>
          <w:lang w:val="en-GB"/>
        </w:rPr>
        <w:t>branchlines</w:t>
      </w:r>
      <w:proofErr w:type="spellEnd"/>
      <w:r w:rsidRPr="00C1681E">
        <w:rPr>
          <w:rFonts w:cs="Times New Roman"/>
          <w:w w:val="105"/>
          <w:lang w:val="en-GB"/>
        </w:rPr>
        <w:t xml:space="preserve"> in the IOTC area </w:t>
      </w:r>
      <w:r w:rsidR="0005367D" w:rsidRPr="00C1681E">
        <w:rPr>
          <w:rFonts w:cs="Times New Roman"/>
          <w:w w:val="105"/>
          <w:lang w:val="en-GB"/>
        </w:rPr>
        <w:t xml:space="preserve">of competence </w:t>
      </w:r>
      <w:r w:rsidR="006F7985" w:rsidRPr="00C1681E">
        <w:rPr>
          <w:rFonts w:cs="Times New Roman"/>
          <w:w w:val="105"/>
          <w:lang w:val="en-GB"/>
        </w:rPr>
        <w:t>N</w:t>
      </w:r>
      <w:r w:rsidRPr="00C1681E">
        <w:rPr>
          <w:rFonts w:cs="Times New Roman"/>
          <w:w w:val="105"/>
          <w:lang w:val="en-GB"/>
        </w:rPr>
        <w:t xml:space="preserve">orth of 20 degrees </w:t>
      </w:r>
      <w:r w:rsidR="006F7985" w:rsidRPr="00C1681E">
        <w:rPr>
          <w:rFonts w:cs="Times New Roman"/>
          <w:w w:val="105"/>
          <w:lang w:val="en-GB"/>
        </w:rPr>
        <w:t>S</w:t>
      </w:r>
      <w:r w:rsidRPr="00C1681E">
        <w:rPr>
          <w:rFonts w:cs="Times New Roman"/>
          <w:w w:val="105"/>
          <w:lang w:val="en-GB"/>
        </w:rPr>
        <w:t>outh.</w:t>
      </w:r>
      <w:bookmarkEnd w:id="11"/>
    </w:p>
    <w:p w14:paraId="297F0E1A" w14:textId="2FE3327B" w:rsidR="00342DCF" w:rsidRPr="00C1681E" w:rsidRDefault="00B001BC" w:rsidP="00220672">
      <w:pPr>
        <w:pStyle w:val="ListParagraph"/>
        <w:widowControl w:val="0"/>
        <w:numPr>
          <w:ilvl w:val="0"/>
          <w:numId w:val="2"/>
        </w:numPr>
        <w:tabs>
          <w:tab w:val="left" w:pos="818"/>
          <w:tab w:val="left" w:pos="819"/>
        </w:tabs>
        <w:autoSpaceDE w:val="0"/>
        <w:autoSpaceDN w:val="0"/>
        <w:spacing w:afterLines="120" w:after="288" w:line="240" w:lineRule="auto"/>
        <w:ind w:right="329"/>
        <w:contextualSpacing w:val="0"/>
        <w:jc w:val="both"/>
        <w:rPr>
          <w:rFonts w:cs="Times New Roman"/>
          <w:lang w:val="en-GB"/>
        </w:rPr>
      </w:pPr>
      <w:bookmarkStart w:id="12" w:name="_Ref148535979"/>
      <w:bookmarkStart w:id="13" w:name="_Ref130558944"/>
      <w:bookmarkStart w:id="14" w:name="_Ref134687825"/>
      <w:r w:rsidRPr="00C1681E">
        <w:rPr>
          <w:rFonts w:cs="Times New Roman"/>
          <w:lang w:val="en-GB"/>
        </w:rPr>
        <w:t xml:space="preserve">CPCs shall ensure that their </w:t>
      </w:r>
      <w:r w:rsidR="00543F06" w:rsidRPr="00C1681E">
        <w:rPr>
          <w:rFonts w:cs="Times New Roman"/>
          <w:lang w:val="en-GB"/>
        </w:rPr>
        <w:t xml:space="preserve">flag </w:t>
      </w:r>
      <w:r w:rsidRPr="00C1681E">
        <w:rPr>
          <w:rFonts w:cs="Times New Roman"/>
          <w:lang w:val="en-GB"/>
        </w:rPr>
        <w:t>vessels</w:t>
      </w:r>
      <w:r w:rsidR="00342DCF" w:rsidRPr="00C1681E">
        <w:rPr>
          <w:rFonts w:cs="Times New Roman"/>
          <w:lang w:val="en-GB"/>
        </w:rPr>
        <w:t>:</w:t>
      </w:r>
      <w:bookmarkEnd w:id="12"/>
    </w:p>
    <w:p w14:paraId="1402D9A8" w14:textId="3559954D" w:rsidR="00B001BC" w:rsidRPr="00C1681E" w:rsidRDefault="00B001BC" w:rsidP="00220672">
      <w:pPr>
        <w:pStyle w:val="ListParagraph"/>
        <w:widowControl w:val="0"/>
        <w:numPr>
          <w:ilvl w:val="1"/>
          <w:numId w:val="9"/>
        </w:numPr>
        <w:tabs>
          <w:tab w:val="left" w:pos="818"/>
          <w:tab w:val="left" w:pos="819"/>
        </w:tabs>
        <w:autoSpaceDE w:val="0"/>
        <w:autoSpaceDN w:val="0"/>
        <w:spacing w:afterLines="120" w:after="288" w:line="240" w:lineRule="auto"/>
        <w:ind w:right="329"/>
        <w:contextualSpacing w:val="0"/>
        <w:jc w:val="both"/>
        <w:rPr>
          <w:rFonts w:cs="Times New Roman"/>
          <w:lang w:val="en-GB"/>
        </w:rPr>
      </w:pPr>
      <w:r w:rsidRPr="00C1681E">
        <w:rPr>
          <w:rFonts w:cs="Times New Roman"/>
          <w:lang w:val="en-GB"/>
        </w:rPr>
        <w:t>promptly release, to the extent practicable, sharks listed in paragraph </w:t>
      </w:r>
      <w:r w:rsidR="002A352C" w:rsidRPr="00C1681E">
        <w:rPr>
          <w:rFonts w:cs="Times New Roman"/>
          <w:w w:val="105"/>
          <w:lang w:val="en-GB"/>
        </w:rPr>
        <w:fldChar w:fldCharType="begin"/>
      </w:r>
      <w:r w:rsidR="002A352C" w:rsidRPr="00C1681E">
        <w:rPr>
          <w:rFonts w:cs="Times New Roman"/>
          <w:w w:val="105"/>
          <w:lang w:val="en-GB"/>
        </w:rPr>
        <w:instrText xml:space="preserve"> REF _Ref129349554 \r \h  \* MERGEFORMAT </w:instrText>
      </w:r>
      <w:r w:rsidR="002A352C" w:rsidRPr="00C1681E">
        <w:rPr>
          <w:rFonts w:cs="Times New Roman"/>
          <w:w w:val="105"/>
          <w:lang w:val="en-GB"/>
        </w:rPr>
      </w:r>
      <w:r w:rsidR="002A352C" w:rsidRPr="00C1681E">
        <w:rPr>
          <w:rFonts w:cs="Times New Roman"/>
          <w:w w:val="105"/>
          <w:lang w:val="en-GB"/>
        </w:rPr>
        <w:fldChar w:fldCharType="separate"/>
      </w:r>
      <w:r w:rsidR="001801D8" w:rsidRPr="00C1681E">
        <w:rPr>
          <w:rFonts w:cs="Times New Roman"/>
          <w:w w:val="105"/>
          <w:lang w:val="en-GB"/>
        </w:rPr>
        <w:t>3</w:t>
      </w:r>
      <w:r w:rsidR="002A352C" w:rsidRPr="00C1681E">
        <w:rPr>
          <w:rFonts w:cs="Times New Roman"/>
          <w:w w:val="105"/>
          <w:lang w:val="en-GB"/>
        </w:rPr>
        <w:fldChar w:fldCharType="end"/>
      </w:r>
      <w:r w:rsidRPr="00C1681E">
        <w:rPr>
          <w:rFonts w:cs="Times New Roman"/>
          <w:lang w:val="en-GB"/>
        </w:rPr>
        <w:t xml:space="preserve"> if recognised before bringing them on</w:t>
      </w:r>
      <w:r w:rsidR="00BC5279" w:rsidRPr="00C1681E">
        <w:rPr>
          <w:rFonts w:cs="Times New Roman"/>
          <w:lang w:val="en-GB"/>
        </w:rPr>
        <w:t xml:space="preserve"> </w:t>
      </w:r>
      <w:r w:rsidRPr="00C1681E">
        <w:rPr>
          <w:rFonts w:cs="Times New Roman"/>
          <w:lang w:val="en-GB"/>
        </w:rPr>
        <w:t>board the vessel</w:t>
      </w:r>
      <w:bookmarkEnd w:id="13"/>
      <w:r w:rsidRPr="00C1681E">
        <w:rPr>
          <w:rFonts w:cs="Times New Roman"/>
          <w:lang w:val="en-GB"/>
        </w:rPr>
        <w:t xml:space="preserve"> or when brought </w:t>
      </w:r>
      <w:r w:rsidR="00505B42" w:rsidRPr="00C1681E">
        <w:rPr>
          <w:rFonts w:cs="Times New Roman"/>
          <w:lang w:val="en-GB"/>
        </w:rPr>
        <w:t>alongside</w:t>
      </w:r>
      <w:r w:rsidRPr="00C1681E">
        <w:rPr>
          <w:rFonts w:cs="Times New Roman"/>
          <w:lang w:val="en-GB"/>
        </w:rPr>
        <w:t xml:space="preserve"> to ensure safe </w:t>
      </w:r>
      <w:proofErr w:type="gramStart"/>
      <w:r w:rsidRPr="00C1681E">
        <w:rPr>
          <w:rFonts w:cs="Times New Roman"/>
          <w:lang w:val="en-GB"/>
        </w:rPr>
        <w:t>identification</w:t>
      </w:r>
      <w:r w:rsidR="00331BAA">
        <w:rPr>
          <w:rFonts w:cs="Times New Roman"/>
          <w:lang w:val="en-GB"/>
        </w:rPr>
        <w:t>;</w:t>
      </w:r>
      <w:bookmarkEnd w:id="14"/>
      <w:proofErr w:type="gramEnd"/>
    </w:p>
    <w:p w14:paraId="06534882" w14:textId="3FFE1F6C" w:rsidR="00AA10C2" w:rsidRPr="00C1681E" w:rsidRDefault="00342DCF" w:rsidP="00220672">
      <w:pPr>
        <w:pStyle w:val="ListParagraph"/>
        <w:widowControl w:val="0"/>
        <w:numPr>
          <w:ilvl w:val="1"/>
          <w:numId w:val="9"/>
        </w:numPr>
        <w:tabs>
          <w:tab w:val="left" w:pos="818"/>
          <w:tab w:val="left" w:pos="819"/>
        </w:tabs>
        <w:autoSpaceDE w:val="0"/>
        <w:autoSpaceDN w:val="0"/>
        <w:spacing w:afterLines="120" w:after="288" w:line="240" w:lineRule="auto"/>
        <w:ind w:right="329"/>
        <w:contextualSpacing w:val="0"/>
        <w:jc w:val="both"/>
        <w:rPr>
          <w:rFonts w:cs="Times New Roman"/>
          <w:lang w:val="en-GB"/>
        </w:rPr>
      </w:pPr>
      <w:r w:rsidRPr="00C1681E">
        <w:rPr>
          <w:rFonts w:cs="Times New Roman"/>
          <w:lang w:val="en-GB"/>
        </w:rPr>
        <w:t>release, in fisheries in which sharks are unwanted species, sharks</w:t>
      </w:r>
      <w:r w:rsidR="00EC394D" w:rsidRPr="00C1681E">
        <w:rPr>
          <w:rFonts w:cs="Times New Roman"/>
          <w:lang w:val="en-GB"/>
        </w:rPr>
        <w:t xml:space="preserve"> (especially juveniles and pregnant sharks)</w:t>
      </w:r>
      <w:r w:rsidRPr="00C1681E">
        <w:rPr>
          <w:rFonts w:cs="Times New Roman"/>
          <w:lang w:val="en-GB"/>
        </w:rPr>
        <w:t xml:space="preserve"> alive</w:t>
      </w:r>
      <w:r w:rsidR="00EC394D" w:rsidRPr="00C1681E">
        <w:rPr>
          <w:rFonts w:cs="Times New Roman"/>
          <w:lang w:val="en-GB"/>
        </w:rPr>
        <w:t xml:space="preserve"> </w:t>
      </w:r>
      <w:r w:rsidRPr="00C1681E">
        <w:rPr>
          <w:rFonts w:cs="Times New Roman"/>
          <w:lang w:val="en-GB"/>
        </w:rPr>
        <w:t>that are caught incidentally and are not used on board for food and/or subsistence.</w:t>
      </w:r>
    </w:p>
    <w:p w14:paraId="2C19E0F7" w14:textId="3C7A7BDD" w:rsidR="00DD47B6" w:rsidRPr="00C1681E" w:rsidRDefault="00DD47B6" w:rsidP="00220672">
      <w:pPr>
        <w:pStyle w:val="ListParagraph"/>
        <w:widowControl w:val="0"/>
        <w:numPr>
          <w:ilvl w:val="0"/>
          <w:numId w:val="2"/>
        </w:numPr>
        <w:tabs>
          <w:tab w:val="left" w:pos="818"/>
          <w:tab w:val="left" w:pos="819"/>
        </w:tabs>
        <w:autoSpaceDE w:val="0"/>
        <w:autoSpaceDN w:val="0"/>
        <w:spacing w:afterLines="120" w:after="288" w:line="240" w:lineRule="auto"/>
        <w:ind w:right="329"/>
        <w:contextualSpacing w:val="0"/>
        <w:jc w:val="both"/>
        <w:rPr>
          <w:rFonts w:cs="Times New Roman"/>
          <w:lang w:val="en-GB"/>
        </w:rPr>
      </w:pPr>
      <w:bookmarkStart w:id="15" w:name="_Ref148535286"/>
      <w:bookmarkStart w:id="16" w:name="_Ref134687769"/>
      <w:r w:rsidRPr="00C1681E">
        <w:rPr>
          <w:rFonts w:cs="Times New Roman"/>
          <w:lang w:val="en-GB"/>
        </w:rPr>
        <w:t>CPCs shall ensure that their flag recreational and sport fishing vessels:</w:t>
      </w:r>
      <w:bookmarkEnd w:id="15"/>
    </w:p>
    <w:p w14:paraId="77D83D57" w14:textId="77777777" w:rsidR="00DD47B6" w:rsidRPr="00C1681E" w:rsidRDefault="00DD47B6" w:rsidP="00220672">
      <w:pPr>
        <w:pStyle w:val="ListParagraph"/>
        <w:widowControl w:val="0"/>
        <w:numPr>
          <w:ilvl w:val="1"/>
          <w:numId w:val="8"/>
        </w:numPr>
        <w:tabs>
          <w:tab w:val="left" w:pos="818"/>
          <w:tab w:val="left" w:pos="819"/>
        </w:tabs>
        <w:autoSpaceDE w:val="0"/>
        <w:autoSpaceDN w:val="0"/>
        <w:spacing w:afterLines="120" w:after="288" w:line="240" w:lineRule="auto"/>
        <w:ind w:left="1530" w:right="329"/>
        <w:contextualSpacing w:val="0"/>
        <w:jc w:val="both"/>
        <w:rPr>
          <w:rFonts w:cs="Times New Roman"/>
          <w:lang w:val="en-GB"/>
        </w:rPr>
      </w:pPr>
      <w:r w:rsidRPr="00C1681E">
        <w:rPr>
          <w:rFonts w:cs="Times New Roman"/>
          <w:lang w:val="en-GB"/>
        </w:rPr>
        <w:t>release alive all caught sharks listed in paragraph 3</w:t>
      </w:r>
      <w:bookmarkEnd w:id="16"/>
      <w:r w:rsidRPr="00C1681E">
        <w:rPr>
          <w:rFonts w:cs="Times New Roman"/>
          <w:lang w:val="en-GB"/>
        </w:rPr>
        <w:t>; and</w:t>
      </w:r>
    </w:p>
    <w:p w14:paraId="431C3494" w14:textId="76EC835D" w:rsidR="00DD47B6" w:rsidRPr="00C1681E" w:rsidRDefault="00DD47B6" w:rsidP="00220672">
      <w:pPr>
        <w:pStyle w:val="ListParagraph"/>
        <w:widowControl w:val="0"/>
        <w:numPr>
          <w:ilvl w:val="1"/>
          <w:numId w:val="8"/>
        </w:numPr>
        <w:tabs>
          <w:tab w:val="left" w:pos="818"/>
          <w:tab w:val="left" w:pos="819"/>
        </w:tabs>
        <w:autoSpaceDE w:val="0"/>
        <w:autoSpaceDN w:val="0"/>
        <w:spacing w:afterLines="120" w:after="288" w:line="240" w:lineRule="auto"/>
        <w:ind w:left="1530" w:right="329"/>
        <w:contextualSpacing w:val="0"/>
        <w:jc w:val="both"/>
        <w:rPr>
          <w:rFonts w:cs="Times New Roman"/>
          <w:lang w:val="en-GB"/>
        </w:rPr>
      </w:pPr>
      <w:r w:rsidRPr="00C1681E">
        <w:rPr>
          <w:rFonts w:cs="Times New Roman"/>
          <w:lang w:val="en-GB"/>
        </w:rPr>
        <w:t>are equipped, if they are carrying out fishing with high probability of catching sharks listed in paragraph 3, with instruments suitable to release the animals alive.</w:t>
      </w:r>
    </w:p>
    <w:p w14:paraId="487A40CD" w14:textId="6BFD766F" w:rsidR="00AA10C2" w:rsidRPr="00C1681E" w:rsidRDefault="004204FA" w:rsidP="00220672">
      <w:pPr>
        <w:pStyle w:val="ListParagraph"/>
        <w:widowControl w:val="0"/>
        <w:numPr>
          <w:ilvl w:val="0"/>
          <w:numId w:val="2"/>
        </w:numPr>
        <w:tabs>
          <w:tab w:val="left" w:pos="818"/>
          <w:tab w:val="left" w:pos="819"/>
        </w:tabs>
        <w:autoSpaceDE w:val="0"/>
        <w:autoSpaceDN w:val="0"/>
        <w:spacing w:afterLines="120" w:after="288" w:line="240" w:lineRule="auto"/>
        <w:ind w:right="329"/>
        <w:contextualSpacing w:val="0"/>
        <w:jc w:val="both"/>
        <w:rPr>
          <w:rFonts w:cs="Times New Roman"/>
          <w:lang w:val="en-GB"/>
        </w:rPr>
      </w:pPr>
      <w:r w:rsidRPr="00C1681E">
        <w:rPr>
          <w:rFonts w:cs="Times New Roman"/>
          <w:lang w:val="en-GB"/>
        </w:rPr>
        <w:t xml:space="preserve">With the aim to reduce post-release mortality, </w:t>
      </w:r>
      <w:r w:rsidR="004F3A53" w:rsidRPr="00C1681E">
        <w:rPr>
          <w:rFonts w:cs="Times New Roman"/>
          <w:lang w:val="en-GB"/>
        </w:rPr>
        <w:t xml:space="preserve">CPCs shall ensure that their flag vessels, </w:t>
      </w:r>
      <w:r w:rsidR="00AE39CF" w:rsidRPr="00C1681E">
        <w:rPr>
          <w:rFonts w:cs="Times New Roman"/>
          <w:lang w:val="en-GB"/>
        </w:rPr>
        <w:t xml:space="preserve">when a shark is released, </w:t>
      </w:r>
      <w:r w:rsidR="00B86C4F" w:rsidRPr="00C1681E">
        <w:rPr>
          <w:rFonts w:cs="Times New Roman"/>
          <w:lang w:val="en-GB"/>
        </w:rPr>
        <w:t>release</w:t>
      </w:r>
      <w:r w:rsidR="004F3A53" w:rsidRPr="00C1681E">
        <w:rPr>
          <w:rFonts w:cs="Times New Roman"/>
          <w:lang w:val="en-GB"/>
        </w:rPr>
        <w:t xml:space="preserve"> </w:t>
      </w:r>
      <w:r w:rsidRPr="00C1681E">
        <w:rPr>
          <w:rFonts w:cs="Times New Roman"/>
          <w:lang w:val="en-GB"/>
        </w:rPr>
        <w:t xml:space="preserve">the </w:t>
      </w:r>
      <w:r w:rsidR="00B86C4F" w:rsidRPr="00C1681E">
        <w:rPr>
          <w:rFonts w:cs="Times New Roman"/>
          <w:lang w:val="en-GB"/>
        </w:rPr>
        <w:t>shark</w:t>
      </w:r>
      <w:r w:rsidRPr="00C1681E">
        <w:rPr>
          <w:rFonts w:cs="Times New Roman"/>
          <w:lang w:val="en-GB"/>
        </w:rPr>
        <w:t xml:space="preserve"> as </w:t>
      </w:r>
      <w:r w:rsidR="00B86C4F" w:rsidRPr="00C1681E">
        <w:rPr>
          <w:rFonts w:cs="Times New Roman"/>
          <w:lang w:val="en-GB"/>
        </w:rPr>
        <w:t>soon</w:t>
      </w:r>
      <w:r w:rsidRPr="00C1681E">
        <w:rPr>
          <w:rFonts w:cs="Times New Roman"/>
          <w:lang w:val="en-GB"/>
        </w:rPr>
        <w:t xml:space="preserve"> as </w:t>
      </w:r>
      <w:r w:rsidR="00B86C4F" w:rsidRPr="00C1681E">
        <w:rPr>
          <w:rFonts w:cs="Times New Roman"/>
          <w:lang w:val="en-GB"/>
        </w:rPr>
        <w:t xml:space="preserve">practically </w:t>
      </w:r>
      <w:r w:rsidRPr="00C1681E">
        <w:rPr>
          <w:rFonts w:cs="Times New Roman"/>
          <w:lang w:val="en-GB"/>
        </w:rPr>
        <w:t>possible</w:t>
      </w:r>
      <w:r w:rsidR="00B86C4F" w:rsidRPr="00C1681E">
        <w:rPr>
          <w:rFonts w:cs="Times New Roman"/>
          <w:lang w:val="en-GB"/>
        </w:rPr>
        <w:t>, taking into consideration</w:t>
      </w:r>
      <w:r w:rsidRPr="00C1681E">
        <w:rPr>
          <w:rFonts w:cs="Times New Roman"/>
          <w:lang w:val="en-GB"/>
        </w:rPr>
        <w:t xml:space="preserve"> the safety of the crew</w:t>
      </w:r>
      <w:r w:rsidR="00B86C4F" w:rsidRPr="00C1681E">
        <w:rPr>
          <w:rFonts w:cs="Times New Roman"/>
          <w:lang w:val="en-GB"/>
        </w:rPr>
        <w:t xml:space="preserve"> and observer, in accordance with the </w:t>
      </w:r>
      <w:r w:rsidR="00201660" w:rsidRPr="00C1681E">
        <w:rPr>
          <w:rFonts w:cs="Times New Roman"/>
          <w:lang w:val="en-GB"/>
        </w:rPr>
        <w:t xml:space="preserve">Minimum Standards for Safe Handling </w:t>
      </w:r>
      <w:proofErr w:type="gramStart"/>
      <w:r w:rsidR="00201660" w:rsidRPr="00C1681E">
        <w:rPr>
          <w:rFonts w:cs="Times New Roman"/>
          <w:lang w:val="en-GB"/>
        </w:rPr>
        <w:t>And</w:t>
      </w:r>
      <w:proofErr w:type="gramEnd"/>
      <w:r w:rsidR="00201660" w:rsidRPr="00C1681E">
        <w:rPr>
          <w:rFonts w:cs="Times New Roman"/>
          <w:lang w:val="en-GB"/>
        </w:rPr>
        <w:t xml:space="preserve"> Live Release Procedures set out in </w:t>
      </w:r>
      <w:r w:rsidR="00201660" w:rsidRPr="00C1681E">
        <w:rPr>
          <w:rFonts w:cs="Times New Roman"/>
          <w:b/>
          <w:bCs/>
          <w:lang w:val="en-GB"/>
        </w:rPr>
        <w:t>Annex I</w:t>
      </w:r>
      <w:r w:rsidR="00CF1187" w:rsidRPr="00C1681E">
        <w:rPr>
          <w:rFonts w:cs="Times New Roman"/>
          <w:b/>
          <w:bCs/>
          <w:lang w:val="en-GB"/>
        </w:rPr>
        <w:t>II</w:t>
      </w:r>
      <w:r w:rsidR="005A305D" w:rsidRPr="00C1681E">
        <w:rPr>
          <w:rFonts w:cs="Times New Roman"/>
          <w:lang w:val="en-GB"/>
        </w:rPr>
        <w:t>. The IOTC Scientific Committee shall review these Minimum Standards by 31 December 2025 and provide recommendations to the Commission on further improvements of the Minimum Standards for consideration and adoption at its annual Session in 2026.</w:t>
      </w:r>
    </w:p>
    <w:p w14:paraId="7149C96E" w14:textId="75C051FE" w:rsidR="00B001BC" w:rsidRPr="00C1681E" w:rsidRDefault="00B001BC" w:rsidP="00220672">
      <w:pPr>
        <w:pStyle w:val="ListParagraph"/>
        <w:widowControl w:val="0"/>
        <w:numPr>
          <w:ilvl w:val="0"/>
          <w:numId w:val="2"/>
        </w:numPr>
        <w:tabs>
          <w:tab w:val="left" w:pos="818"/>
          <w:tab w:val="left" w:pos="819"/>
        </w:tabs>
        <w:autoSpaceDE w:val="0"/>
        <w:autoSpaceDN w:val="0"/>
        <w:spacing w:afterLines="120" w:after="288" w:line="240" w:lineRule="auto"/>
        <w:ind w:right="329"/>
        <w:contextualSpacing w:val="0"/>
        <w:jc w:val="both"/>
        <w:rPr>
          <w:rFonts w:cs="Times New Roman"/>
          <w:lang w:val="en-GB"/>
        </w:rPr>
      </w:pPr>
      <w:r w:rsidRPr="00C1681E">
        <w:rPr>
          <w:rFonts w:cs="Times New Roman"/>
          <w:lang w:val="en-GB"/>
        </w:rPr>
        <w:t>CPCs shall</w:t>
      </w:r>
      <w:r w:rsidRPr="00C1681E">
        <w:rPr>
          <w:lang w:val="en-GB"/>
        </w:rPr>
        <w:t xml:space="preserve"> </w:t>
      </w:r>
      <w:r w:rsidRPr="00C1681E">
        <w:rPr>
          <w:rFonts w:cs="Times New Roman"/>
          <w:w w:val="105"/>
          <w:lang w:val="en-GB"/>
        </w:rPr>
        <w:t>ensure</w:t>
      </w:r>
      <w:r w:rsidRPr="00C1681E">
        <w:rPr>
          <w:rFonts w:cs="Times New Roman"/>
          <w:lang w:val="en-GB"/>
        </w:rPr>
        <w:t xml:space="preserve"> that fishers are aware of and use </w:t>
      </w:r>
      <w:r w:rsidR="000313CB" w:rsidRPr="00C1681E">
        <w:rPr>
          <w:rFonts w:cs="Times New Roman"/>
          <w:lang w:val="en-GB"/>
        </w:rPr>
        <w:t xml:space="preserve">available </w:t>
      </w:r>
      <w:r w:rsidRPr="00C1681E">
        <w:rPr>
          <w:rFonts w:cs="Times New Roman"/>
          <w:lang w:val="en-GB"/>
        </w:rPr>
        <w:t xml:space="preserve">identification guides </w:t>
      </w:r>
      <w:r w:rsidR="000313CB" w:rsidRPr="00C1681E">
        <w:rPr>
          <w:rFonts w:cs="Times New Roman"/>
          <w:lang w:val="en-GB"/>
        </w:rPr>
        <w:t>such as the</w:t>
      </w:r>
      <w:r w:rsidRPr="00C1681E">
        <w:rPr>
          <w:rFonts w:cs="Times New Roman"/>
          <w:lang w:val="en-GB"/>
        </w:rPr>
        <w:t xml:space="preserve"> IOTC Shark and Ray Identification in Indian Ocean Fisheries</w:t>
      </w:r>
      <w:r w:rsidR="000313CB" w:rsidRPr="00C1681E">
        <w:rPr>
          <w:rFonts w:cs="Times New Roman"/>
          <w:lang w:val="en-GB"/>
        </w:rPr>
        <w:t>.</w:t>
      </w:r>
      <w:r w:rsidRPr="00C1681E">
        <w:rPr>
          <w:rStyle w:val="FootnoteReference"/>
          <w:rFonts w:cs="Times New Roman"/>
          <w:lang w:val="en-GB"/>
        </w:rPr>
        <w:footnoteReference w:id="4"/>
      </w:r>
    </w:p>
    <w:p w14:paraId="2E452B8C" w14:textId="1F90A500" w:rsidR="00B001BC" w:rsidRPr="00C1681E" w:rsidRDefault="00907051" w:rsidP="00220672">
      <w:pPr>
        <w:pStyle w:val="Heading1"/>
        <w:spacing w:before="0" w:after="240" w:line="240" w:lineRule="auto"/>
        <w:rPr>
          <w:rFonts w:ascii="Times New Roman" w:hAnsi="Times New Roman" w:cs="Times New Roman"/>
          <w:b/>
          <w:bCs/>
          <w:i w:val="0"/>
          <w:iCs w:val="0"/>
          <w:sz w:val="22"/>
          <w:szCs w:val="22"/>
          <w:lang w:val="en-GB"/>
        </w:rPr>
      </w:pPr>
      <w:r w:rsidRPr="00C1681E">
        <w:rPr>
          <w:rFonts w:ascii="Times New Roman" w:hAnsi="Times New Roman" w:cs="Times New Roman"/>
          <w:b/>
          <w:bCs/>
          <w:i w:val="0"/>
          <w:iCs w:val="0"/>
          <w:sz w:val="22"/>
          <w:szCs w:val="22"/>
          <w:lang w:val="en-GB"/>
        </w:rPr>
        <w:t xml:space="preserve">Specific </w:t>
      </w:r>
      <w:r w:rsidR="008E12E1" w:rsidRPr="00C1681E">
        <w:rPr>
          <w:rFonts w:ascii="Times New Roman" w:hAnsi="Times New Roman" w:cs="Times New Roman"/>
          <w:b/>
          <w:bCs/>
          <w:i w:val="0"/>
          <w:iCs w:val="0"/>
          <w:sz w:val="22"/>
          <w:szCs w:val="22"/>
          <w:lang w:val="en-GB"/>
        </w:rPr>
        <w:t>R</w:t>
      </w:r>
      <w:r w:rsidRPr="00C1681E">
        <w:rPr>
          <w:rFonts w:ascii="Times New Roman" w:hAnsi="Times New Roman" w:cs="Times New Roman"/>
          <w:b/>
          <w:bCs/>
          <w:i w:val="0"/>
          <w:iCs w:val="0"/>
          <w:sz w:val="22"/>
          <w:szCs w:val="22"/>
          <w:lang w:val="en-GB"/>
        </w:rPr>
        <w:t xml:space="preserve">equirements for </w:t>
      </w:r>
      <w:r w:rsidR="008E12E1" w:rsidRPr="00C1681E">
        <w:rPr>
          <w:rFonts w:ascii="Times New Roman" w:hAnsi="Times New Roman" w:cs="Times New Roman"/>
          <w:b/>
          <w:bCs/>
          <w:i w:val="0"/>
          <w:iCs w:val="0"/>
          <w:sz w:val="22"/>
          <w:szCs w:val="22"/>
          <w:lang w:val="en-GB"/>
        </w:rPr>
        <w:t>B</w:t>
      </w:r>
      <w:r w:rsidRPr="00C1681E">
        <w:rPr>
          <w:rFonts w:ascii="Times New Roman" w:hAnsi="Times New Roman" w:cs="Times New Roman"/>
          <w:b/>
          <w:bCs/>
          <w:i w:val="0"/>
          <w:iCs w:val="0"/>
          <w:sz w:val="22"/>
          <w:szCs w:val="22"/>
          <w:lang w:val="en-GB"/>
        </w:rPr>
        <w:t xml:space="preserve">lue </w:t>
      </w:r>
      <w:r w:rsidR="008E12E1" w:rsidRPr="00C1681E">
        <w:rPr>
          <w:rFonts w:ascii="Times New Roman" w:hAnsi="Times New Roman" w:cs="Times New Roman"/>
          <w:b/>
          <w:bCs/>
          <w:i w:val="0"/>
          <w:iCs w:val="0"/>
          <w:sz w:val="22"/>
          <w:szCs w:val="22"/>
          <w:lang w:val="en-GB"/>
        </w:rPr>
        <w:t>S</w:t>
      </w:r>
      <w:r w:rsidRPr="00C1681E">
        <w:rPr>
          <w:rFonts w:ascii="Times New Roman" w:hAnsi="Times New Roman" w:cs="Times New Roman"/>
          <w:b/>
          <w:bCs/>
          <w:i w:val="0"/>
          <w:iCs w:val="0"/>
          <w:sz w:val="22"/>
          <w:szCs w:val="22"/>
          <w:lang w:val="en-GB"/>
        </w:rPr>
        <w:t>harks</w:t>
      </w:r>
    </w:p>
    <w:p w14:paraId="3F3437B7" w14:textId="1727ECE5" w:rsidR="00624F8D" w:rsidRPr="00C1681E" w:rsidRDefault="008F18D8" w:rsidP="00220672">
      <w:pPr>
        <w:pStyle w:val="ListParagraph"/>
        <w:widowControl w:val="0"/>
        <w:numPr>
          <w:ilvl w:val="0"/>
          <w:numId w:val="2"/>
        </w:numPr>
        <w:tabs>
          <w:tab w:val="left" w:pos="818"/>
          <w:tab w:val="left" w:pos="819"/>
        </w:tabs>
        <w:autoSpaceDE w:val="0"/>
        <w:autoSpaceDN w:val="0"/>
        <w:spacing w:afterLines="120" w:after="288" w:line="240" w:lineRule="auto"/>
        <w:ind w:right="329"/>
        <w:contextualSpacing w:val="0"/>
        <w:jc w:val="both"/>
        <w:rPr>
          <w:rFonts w:cs="Times New Roman"/>
          <w:lang w:val="en-GB"/>
        </w:rPr>
      </w:pPr>
      <w:r w:rsidRPr="00C1681E">
        <w:rPr>
          <w:rFonts w:cs="Times New Roman"/>
          <w:lang w:val="en-GB"/>
        </w:rPr>
        <w:t>Based on the review and the results of the stock assessment</w:t>
      </w:r>
      <w:r w:rsidR="00371B12" w:rsidRPr="00C1681E">
        <w:rPr>
          <w:rFonts w:cs="Times New Roman"/>
          <w:lang w:val="en-GB"/>
        </w:rPr>
        <w:t xml:space="preserve"> to be conducted in 2025</w:t>
      </w:r>
      <w:r w:rsidRPr="00C1681E">
        <w:rPr>
          <w:rFonts w:cs="Times New Roman"/>
          <w:lang w:val="en-GB"/>
        </w:rPr>
        <w:t xml:space="preserve">, updated reported catch information by each CPC and taking into account the </w:t>
      </w:r>
      <w:r w:rsidR="00093CEC" w:rsidRPr="00C1681E">
        <w:rPr>
          <w:rFonts w:cs="Times New Roman"/>
          <w:lang w:val="en-GB"/>
        </w:rPr>
        <w:t xml:space="preserve">IOTC </w:t>
      </w:r>
      <w:r w:rsidRPr="00C1681E">
        <w:rPr>
          <w:rFonts w:cs="Times New Roman"/>
          <w:lang w:val="en-GB"/>
        </w:rPr>
        <w:t>Scientific Committee’s advice, the Commission shall consider</w:t>
      </w:r>
      <w:r w:rsidR="00E80CBE" w:rsidRPr="00C1681E">
        <w:rPr>
          <w:rFonts w:cs="Times New Roman"/>
          <w:lang w:val="en-GB"/>
        </w:rPr>
        <w:t xml:space="preserve"> </w:t>
      </w:r>
      <w:r w:rsidR="00543CCE" w:rsidRPr="00C1681E">
        <w:rPr>
          <w:rFonts w:cs="Times New Roman"/>
          <w:lang w:val="en-GB"/>
        </w:rPr>
        <w:t>at</w:t>
      </w:r>
      <w:r w:rsidR="00E80CBE" w:rsidRPr="00C1681E">
        <w:rPr>
          <w:rFonts w:cs="Times New Roman"/>
          <w:lang w:val="en-GB"/>
        </w:rPr>
        <w:t xml:space="preserve"> </w:t>
      </w:r>
      <w:r w:rsidR="00543CCE" w:rsidRPr="00C1681E">
        <w:rPr>
          <w:rFonts w:cs="Times New Roman"/>
          <w:lang w:val="en-GB"/>
        </w:rPr>
        <w:t>its 202</w:t>
      </w:r>
      <w:r w:rsidR="00CD1263" w:rsidRPr="00C1681E">
        <w:rPr>
          <w:rFonts w:cs="Times New Roman"/>
          <w:lang w:val="en-GB"/>
        </w:rPr>
        <w:t>6</w:t>
      </w:r>
      <w:r w:rsidR="00543CCE" w:rsidRPr="00C1681E">
        <w:rPr>
          <w:rFonts w:cs="Times New Roman"/>
          <w:lang w:val="en-GB"/>
        </w:rPr>
        <w:t xml:space="preserve"> </w:t>
      </w:r>
      <w:r w:rsidR="00826612" w:rsidRPr="00C1681E">
        <w:rPr>
          <w:rFonts w:cs="Times New Roman"/>
          <w:lang w:val="en-GB"/>
        </w:rPr>
        <w:t>Session</w:t>
      </w:r>
      <w:r w:rsidR="00543CCE" w:rsidRPr="00C1681E">
        <w:rPr>
          <w:rFonts w:cs="Times New Roman"/>
          <w:lang w:val="en-GB"/>
        </w:rPr>
        <w:t xml:space="preserve"> </w:t>
      </w:r>
      <w:r w:rsidR="006A0189" w:rsidRPr="00C1681E">
        <w:rPr>
          <w:rFonts w:cs="Times New Roman"/>
          <w:lang w:val="en-GB"/>
        </w:rPr>
        <w:t xml:space="preserve">specific </w:t>
      </w:r>
      <w:r w:rsidRPr="00C1681E">
        <w:rPr>
          <w:rFonts w:cs="Times New Roman"/>
          <w:lang w:val="en-GB"/>
        </w:rPr>
        <w:t>conservation and management measures</w:t>
      </w:r>
      <w:r w:rsidR="004727CC" w:rsidRPr="00C1681E">
        <w:rPr>
          <w:rFonts w:cs="Times New Roman"/>
          <w:lang w:val="en-GB"/>
        </w:rPr>
        <w:t xml:space="preserve"> for blue sharks</w:t>
      </w:r>
      <w:r w:rsidRPr="00C1681E">
        <w:rPr>
          <w:rFonts w:cs="Times New Roman"/>
          <w:lang w:val="en-GB"/>
        </w:rPr>
        <w:t>, includ</w:t>
      </w:r>
      <w:r w:rsidR="00001B37" w:rsidRPr="00C1681E">
        <w:rPr>
          <w:rFonts w:cs="Times New Roman"/>
          <w:lang w:val="en-GB"/>
        </w:rPr>
        <w:t>ing</w:t>
      </w:r>
      <w:r w:rsidRPr="00C1681E">
        <w:rPr>
          <w:rFonts w:cs="Times New Roman"/>
          <w:lang w:val="en-GB"/>
        </w:rPr>
        <w:t xml:space="preserve"> </w:t>
      </w:r>
      <w:r w:rsidR="00C57B7D" w:rsidRPr="00C1681E">
        <w:rPr>
          <w:rFonts w:cs="Times New Roman"/>
          <w:lang w:val="en-GB"/>
        </w:rPr>
        <w:t xml:space="preserve">a total allowable catch, </w:t>
      </w:r>
      <w:r w:rsidRPr="00C1681E">
        <w:rPr>
          <w:rFonts w:cs="Times New Roman"/>
          <w:lang w:val="en-GB"/>
        </w:rPr>
        <w:t>catch limit</w:t>
      </w:r>
      <w:r w:rsidR="00771413" w:rsidRPr="00C1681E">
        <w:rPr>
          <w:rFonts w:cs="Times New Roman"/>
          <w:lang w:val="en-GB"/>
        </w:rPr>
        <w:t>s</w:t>
      </w:r>
      <w:r w:rsidRPr="00C1681E">
        <w:rPr>
          <w:rFonts w:cs="Times New Roman"/>
          <w:lang w:val="en-GB"/>
        </w:rPr>
        <w:t xml:space="preserve"> for each CPC to be decided taking into account </w:t>
      </w:r>
      <w:r w:rsidR="00505B42" w:rsidRPr="00C1681E">
        <w:rPr>
          <w:rFonts w:cs="Times New Roman"/>
          <w:lang w:val="en-GB"/>
        </w:rPr>
        <w:t xml:space="preserve">among other things, </w:t>
      </w:r>
      <w:r w:rsidRPr="00C1681E">
        <w:rPr>
          <w:rFonts w:cs="Times New Roman"/>
          <w:lang w:val="en-GB"/>
        </w:rPr>
        <w:t>the most recent reported catch information</w:t>
      </w:r>
      <w:r w:rsidR="00E80CBE" w:rsidRPr="00C1681E">
        <w:rPr>
          <w:rFonts w:cs="Times New Roman"/>
          <w:lang w:val="en-GB"/>
        </w:rPr>
        <w:t>.</w:t>
      </w:r>
    </w:p>
    <w:p w14:paraId="67AC490E" w14:textId="3D2B8AA5" w:rsidR="00624F8D" w:rsidRPr="00C1681E" w:rsidRDefault="00624F8D" w:rsidP="00220672">
      <w:pPr>
        <w:pStyle w:val="ListParagraph"/>
        <w:widowControl w:val="0"/>
        <w:numPr>
          <w:ilvl w:val="0"/>
          <w:numId w:val="2"/>
        </w:numPr>
        <w:tabs>
          <w:tab w:val="left" w:pos="818"/>
          <w:tab w:val="left" w:pos="819"/>
        </w:tabs>
        <w:autoSpaceDE w:val="0"/>
        <w:autoSpaceDN w:val="0"/>
        <w:spacing w:afterLines="120" w:after="288" w:line="240" w:lineRule="auto"/>
        <w:ind w:right="329"/>
        <w:contextualSpacing w:val="0"/>
        <w:jc w:val="both"/>
      </w:pPr>
      <w:r w:rsidRPr="00C1681E">
        <w:lastRenderedPageBreak/>
        <w:t xml:space="preserve">The IOTC </w:t>
      </w:r>
      <w:r w:rsidRPr="00C1681E">
        <w:rPr>
          <w:rFonts w:cs="Times New Roman"/>
          <w:lang w:val="en-GB"/>
        </w:rPr>
        <w:t>Scientific</w:t>
      </w:r>
      <w:r w:rsidRPr="00C1681E">
        <w:t xml:space="preserve"> Committee shall continue the development of a management strategy evaluation framework for Indian Ocean blue shark, and present to the Commission potential harvest control rules, </w:t>
      </w:r>
      <w:r w:rsidR="00A71104" w:rsidRPr="00C1681E">
        <w:t xml:space="preserve">and </w:t>
      </w:r>
      <w:r w:rsidRPr="00C1681E">
        <w:t>associated candidate limit, target and threshold reference points.</w:t>
      </w:r>
    </w:p>
    <w:p w14:paraId="0B955F5B" w14:textId="4571FD43" w:rsidR="008F18D8" w:rsidRPr="00C1681E" w:rsidRDefault="00031B0E" w:rsidP="00220672">
      <w:pPr>
        <w:pStyle w:val="Heading1"/>
        <w:spacing w:before="0" w:after="240" w:line="240" w:lineRule="auto"/>
        <w:rPr>
          <w:rFonts w:ascii="Times New Roman" w:hAnsi="Times New Roman" w:cs="Times New Roman"/>
          <w:b/>
          <w:bCs/>
          <w:i w:val="0"/>
          <w:iCs w:val="0"/>
          <w:sz w:val="22"/>
          <w:szCs w:val="22"/>
          <w:lang w:val="en-GB"/>
        </w:rPr>
      </w:pPr>
      <w:r w:rsidRPr="00C1681E">
        <w:rPr>
          <w:rFonts w:ascii="Times New Roman" w:hAnsi="Times New Roman" w:cs="Times New Roman"/>
          <w:b/>
          <w:bCs/>
          <w:i w:val="0"/>
          <w:iCs w:val="0"/>
          <w:sz w:val="22"/>
          <w:szCs w:val="22"/>
          <w:lang w:val="en-GB"/>
        </w:rPr>
        <w:t>S</w:t>
      </w:r>
      <w:r w:rsidR="006C6B46" w:rsidRPr="00C1681E">
        <w:rPr>
          <w:rFonts w:ascii="Times New Roman" w:hAnsi="Times New Roman" w:cs="Times New Roman"/>
          <w:b/>
          <w:bCs/>
          <w:i w:val="0"/>
          <w:iCs w:val="0"/>
          <w:sz w:val="22"/>
          <w:szCs w:val="22"/>
          <w:lang w:val="en-GB"/>
        </w:rPr>
        <w:t xml:space="preserve">pecific </w:t>
      </w:r>
      <w:r w:rsidR="008E12E1" w:rsidRPr="00C1681E">
        <w:rPr>
          <w:rFonts w:ascii="Times New Roman" w:hAnsi="Times New Roman" w:cs="Times New Roman"/>
          <w:b/>
          <w:bCs/>
          <w:i w:val="0"/>
          <w:iCs w:val="0"/>
          <w:sz w:val="22"/>
          <w:szCs w:val="22"/>
          <w:lang w:val="en-GB"/>
        </w:rPr>
        <w:t>R</w:t>
      </w:r>
      <w:r w:rsidR="006C6B46" w:rsidRPr="00C1681E">
        <w:rPr>
          <w:rFonts w:ascii="Times New Roman" w:hAnsi="Times New Roman" w:cs="Times New Roman"/>
          <w:b/>
          <w:bCs/>
          <w:i w:val="0"/>
          <w:iCs w:val="0"/>
          <w:sz w:val="22"/>
          <w:szCs w:val="22"/>
          <w:lang w:val="en-GB"/>
        </w:rPr>
        <w:t xml:space="preserve">equirements for </w:t>
      </w:r>
      <w:r w:rsidR="008E12E1" w:rsidRPr="00C1681E">
        <w:rPr>
          <w:rFonts w:ascii="Times New Roman" w:hAnsi="Times New Roman" w:cs="Times New Roman"/>
          <w:b/>
          <w:bCs/>
          <w:i w:val="0"/>
          <w:iCs w:val="0"/>
          <w:sz w:val="22"/>
          <w:szCs w:val="22"/>
          <w:lang w:val="en-GB"/>
        </w:rPr>
        <w:t>W</w:t>
      </w:r>
      <w:r w:rsidR="006C6B46" w:rsidRPr="00C1681E">
        <w:rPr>
          <w:rFonts w:ascii="Times New Roman" w:hAnsi="Times New Roman" w:cs="Times New Roman"/>
          <w:b/>
          <w:bCs/>
          <w:i w:val="0"/>
          <w:iCs w:val="0"/>
          <w:sz w:val="22"/>
          <w:szCs w:val="22"/>
          <w:lang w:val="en-GB"/>
        </w:rPr>
        <w:t xml:space="preserve">hale </w:t>
      </w:r>
      <w:r w:rsidR="008E12E1" w:rsidRPr="00C1681E">
        <w:rPr>
          <w:rFonts w:ascii="Times New Roman" w:hAnsi="Times New Roman" w:cs="Times New Roman"/>
          <w:b/>
          <w:bCs/>
          <w:i w:val="0"/>
          <w:iCs w:val="0"/>
          <w:sz w:val="22"/>
          <w:szCs w:val="22"/>
          <w:lang w:val="en-GB"/>
        </w:rPr>
        <w:t>S</w:t>
      </w:r>
      <w:r w:rsidR="006C6B46" w:rsidRPr="00C1681E">
        <w:rPr>
          <w:rFonts w:ascii="Times New Roman" w:hAnsi="Times New Roman" w:cs="Times New Roman"/>
          <w:b/>
          <w:bCs/>
          <w:i w:val="0"/>
          <w:iCs w:val="0"/>
          <w:sz w:val="22"/>
          <w:szCs w:val="22"/>
          <w:lang w:val="en-GB"/>
        </w:rPr>
        <w:t>harks</w:t>
      </w:r>
    </w:p>
    <w:p w14:paraId="514500F1" w14:textId="21E7ED20" w:rsidR="00AA10C2" w:rsidRPr="00C1681E" w:rsidRDefault="004129BC"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rFonts w:cs="Times New Roman"/>
          <w:lang w:val="en-GB"/>
        </w:rPr>
      </w:pPr>
      <w:bookmarkStart w:id="17" w:name="_Ref129342490"/>
      <w:r w:rsidRPr="00C1681E">
        <w:rPr>
          <w:rFonts w:cs="Times New Roman"/>
          <w:lang w:val="en-GB"/>
        </w:rPr>
        <w:t>CPCs shall ensure that their</w:t>
      </w:r>
      <w:r w:rsidR="00543F06" w:rsidRPr="00C1681E">
        <w:rPr>
          <w:rFonts w:cs="Times New Roman"/>
          <w:lang w:val="en-GB"/>
        </w:rPr>
        <w:t xml:space="preserve"> flag</w:t>
      </w:r>
      <w:r w:rsidRPr="00C1681E">
        <w:rPr>
          <w:rFonts w:cs="Times New Roman"/>
          <w:lang w:val="en-GB"/>
        </w:rPr>
        <w:t xml:space="preserve"> vessels do not intentionally set a purse seine net around a whale shark if it is sighted prior to the commencement of the set.</w:t>
      </w:r>
      <w:bookmarkEnd w:id="17"/>
    </w:p>
    <w:p w14:paraId="7C480834" w14:textId="06E2780F" w:rsidR="00AA10C2" w:rsidRPr="00C1681E" w:rsidRDefault="004129BC"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lang w:val="en-GB"/>
        </w:rPr>
        <w:t xml:space="preserve">CPCs shall ensure that, </w:t>
      </w:r>
      <w:r w:rsidR="00051EC0" w:rsidRPr="00C1681E">
        <w:rPr>
          <w:rFonts w:cs="Times New Roman"/>
          <w:lang w:val="en-GB"/>
        </w:rPr>
        <w:t>if</w:t>
      </w:r>
      <w:r w:rsidRPr="00C1681E">
        <w:rPr>
          <w:rFonts w:cs="Times New Roman"/>
          <w:lang w:val="en-GB"/>
        </w:rPr>
        <w:t xml:space="preserve"> a whale shark is unintentionally encircled in a purse seine net, the master of the vessel takes all reasonable steps to ensure its safe release, while taking into consideration the safety of the crew. These steps shall follow the best practice guidelines for the safe release and handling of encircled whale sharks to be developed by the IOTC Scientific Committee by </w:t>
      </w:r>
      <w:r w:rsidRPr="00C1681E">
        <w:rPr>
          <w:lang w:val="en-GB"/>
        </w:rPr>
        <w:t>31 December 202</w:t>
      </w:r>
      <w:r w:rsidR="002A6490" w:rsidRPr="00C1681E">
        <w:rPr>
          <w:lang w:val="en-GB"/>
        </w:rPr>
        <w:t>5</w:t>
      </w:r>
      <w:r w:rsidRPr="00C1681E">
        <w:rPr>
          <w:rFonts w:cs="Times New Roman"/>
          <w:lang w:val="en-GB"/>
        </w:rPr>
        <w:t xml:space="preserve"> and subsequently submitted to the Commission for consideration and </w:t>
      </w:r>
      <w:r w:rsidR="00B65D3D" w:rsidRPr="00C1681E">
        <w:rPr>
          <w:rFonts w:cs="Times New Roman"/>
          <w:lang w:val="en-GB"/>
        </w:rPr>
        <w:t xml:space="preserve">endorsement </w:t>
      </w:r>
      <w:r w:rsidRPr="00C1681E">
        <w:rPr>
          <w:rFonts w:cs="Times New Roman"/>
          <w:lang w:val="en-GB"/>
        </w:rPr>
        <w:t>at its</w:t>
      </w:r>
      <w:r w:rsidR="000E1371" w:rsidRPr="00C1681E">
        <w:rPr>
          <w:rFonts w:cs="Times New Roman"/>
          <w:lang w:val="en-GB"/>
        </w:rPr>
        <w:t xml:space="preserve"> </w:t>
      </w:r>
      <w:r w:rsidR="000E1371" w:rsidRPr="00C1681E">
        <w:rPr>
          <w:lang w:val="en-GB"/>
        </w:rPr>
        <w:t xml:space="preserve">annual </w:t>
      </w:r>
      <w:r w:rsidR="00EC394D" w:rsidRPr="00C1681E">
        <w:rPr>
          <w:lang w:val="en-GB"/>
        </w:rPr>
        <w:t xml:space="preserve">Session </w:t>
      </w:r>
      <w:r w:rsidR="000E1371" w:rsidRPr="00C1681E">
        <w:rPr>
          <w:lang w:val="en-GB"/>
        </w:rPr>
        <w:t>in</w:t>
      </w:r>
      <w:r w:rsidRPr="00C1681E">
        <w:rPr>
          <w:lang w:val="en-GB"/>
        </w:rPr>
        <w:t xml:space="preserve"> 202</w:t>
      </w:r>
      <w:r w:rsidR="002A6490" w:rsidRPr="00C1681E">
        <w:rPr>
          <w:lang w:val="en-GB"/>
        </w:rPr>
        <w:t>6</w:t>
      </w:r>
      <w:r w:rsidRPr="00C1681E">
        <w:rPr>
          <w:lang w:val="en-GB"/>
        </w:rPr>
        <w:t>.</w:t>
      </w:r>
    </w:p>
    <w:p w14:paraId="4FDFFE53" w14:textId="5078BB46" w:rsidR="004129BC" w:rsidRPr="00C1681E" w:rsidRDefault="004129BC"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rFonts w:cs="Times New Roman"/>
          <w:lang w:val="en-GB"/>
        </w:rPr>
      </w:pPr>
      <w:bookmarkStart w:id="18" w:name="_Ref129341915"/>
      <w:r w:rsidRPr="00C1681E">
        <w:rPr>
          <w:rFonts w:cs="Times New Roman"/>
          <w:lang w:val="en-GB"/>
        </w:rPr>
        <w:t xml:space="preserve">CPCs shall ensure that, </w:t>
      </w:r>
      <w:r w:rsidR="00051EC0" w:rsidRPr="00C1681E">
        <w:rPr>
          <w:rFonts w:cs="Times New Roman"/>
          <w:lang w:val="en-GB"/>
        </w:rPr>
        <w:t>if</w:t>
      </w:r>
      <w:r w:rsidRPr="00C1681E">
        <w:rPr>
          <w:rFonts w:cs="Times New Roman"/>
          <w:lang w:val="en-GB"/>
        </w:rPr>
        <w:t xml:space="preserve"> a </w:t>
      </w:r>
      <w:r w:rsidR="00543F06" w:rsidRPr="00C1681E">
        <w:rPr>
          <w:rFonts w:cs="Times New Roman"/>
          <w:lang w:val="en-GB"/>
        </w:rPr>
        <w:t xml:space="preserve">flag </w:t>
      </w:r>
      <w:r w:rsidRPr="00C1681E">
        <w:rPr>
          <w:rFonts w:cs="Times New Roman"/>
          <w:lang w:val="en-GB"/>
        </w:rPr>
        <w:t>purse seine vessel unintentionally encircles a whale shark in a purse seine net or fishing vessels using other gear types have an interaction with a whale shark in association with their fishing activity, the master of the vessel reports the incident to the relevant authority of the flag State, with the following information:</w:t>
      </w:r>
      <w:bookmarkEnd w:id="18"/>
    </w:p>
    <w:p w14:paraId="5F2C8A4C" w14:textId="4B91C329" w:rsidR="004129BC" w:rsidRPr="00C1681E" w:rsidRDefault="004129BC" w:rsidP="00220672">
      <w:pPr>
        <w:pStyle w:val="ListParagraph"/>
        <w:widowControl w:val="0"/>
        <w:numPr>
          <w:ilvl w:val="0"/>
          <w:numId w:val="12"/>
        </w:numPr>
        <w:autoSpaceDE w:val="0"/>
        <w:autoSpaceDN w:val="0"/>
        <w:spacing w:after="240" w:line="240" w:lineRule="auto"/>
        <w:ind w:right="200"/>
        <w:contextualSpacing w:val="0"/>
        <w:jc w:val="both"/>
        <w:rPr>
          <w:rFonts w:cs="Times New Roman"/>
          <w:lang w:val="en-GB"/>
        </w:rPr>
      </w:pPr>
      <w:r w:rsidRPr="00C1681E">
        <w:rPr>
          <w:rFonts w:cs="Times New Roman"/>
          <w:lang w:val="en-GB"/>
        </w:rPr>
        <w:t xml:space="preserve">the number of </w:t>
      </w:r>
      <w:proofErr w:type="gramStart"/>
      <w:r w:rsidRPr="00C1681E">
        <w:rPr>
          <w:rFonts w:cs="Times New Roman"/>
          <w:lang w:val="en-GB"/>
        </w:rPr>
        <w:t>individuals;</w:t>
      </w:r>
      <w:proofErr w:type="gramEnd"/>
    </w:p>
    <w:p w14:paraId="4AC25EC6" w14:textId="4A8FD518" w:rsidR="004129BC" w:rsidRPr="00C1681E" w:rsidRDefault="004129BC" w:rsidP="00220672">
      <w:pPr>
        <w:pStyle w:val="ListParagraph"/>
        <w:widowControl w:val="0"/>
        <w:numPr>
          <w:ilvl w:val="0"/>
          <w:numId w:val="12"/>
        </w:numPr>
        <w:autoSpaceDE w:val="0"/>
        <w:autoSpaceDN w:val="0"/>
        <w:spacing w:after="240" w:line="240" w:lineRule="auto"/>
        <w:ind w:right="200"/>
        <w:contextualSpacing w:val="0"/>
        <w:jc w:val="both"/>
        <w:rPr>
          <w:rFonts w:cs="Times New Roman"/>
          <w:lang w:val="en-GB"/>
        </w:rPr>
      </w:pPr>
      <w:r w:rsidRPr="00C1681E">
        <w:rPr>
          <w:rFonts w:cs="Times New Roman"/>
          <w:lang w:val="en-GB"/>
        </w:rPr>
        <w:t xml:space="preserve">a short description of the interaction, including details of how and why the interaction </w:t>
      </w:r>
      <w:proofErr w:type="gramStart"/>
      <w:r w:rsidRPr="00C1681E">
        <w:rPr>
          <w:rFonts w:cs="Times New Roman"/>
          <w:lang w:val="en-GB"/>
        </w:rPr>
        <w:t>occurred;</w:t>
      </w:r>
      <w:proofErr w:type="gramEnd"/>
    </w:p>
    <w:p w14:paraId="1DBAB19E" w14:textId="0AEEC7DF" w:rsidR="004129BC" w:rsidRPr="00C1681E" w:rsidRDefault="004129BC" w:rsidP="00220672">
      <w:pPr>
        <w:pStyle w:val="ListParagraph"/>
        <w:widowControl w:val="0"/>
        <w:numPr>
          <w:ilvl w:val="0"/>
          <w:numId w:val="12"/>
        </w:numPr>
        <w:autoSpaceDE w:val="0"/>
        <w:autoSpaceDN w:val="0"/>
        <w:spacing w:after="240" w:line="240" w:lineRule="auto"/>
        <w:ind w:right="200"/>
        <w:contextualSpacing w:val="0"/>
        <w:jc w:val="both"/>
        <w:rPr>
          <w:rFonts w:cs="Times New Roman"/>
          <w:lang w:val="en-GB"/>
        </w:rPr>
      </w:pPr>
      <w:r w:rsidRPr="00C1681E">
        <w:rPr>
          <w:rFonts w:cs="Times New Roman"/>
          <w:lang w:val="en-GB"/>
        </w:rPr>
        <w:t xml:space="preserve">the location of the </w:t>
      </w:r>
      <w:proofErr w:type="gramStart"/>
      <w:r w:rsidR="00300C17" w:rsidRPr="00C1681E">
        <w:rPr>
          <w:rFonts w:cs="Times New Roman"/>
          <w:lang w:val="en-GB"/>
        </w:rPr>
        <w:t>interaction</w:t>
      </w:r>
      <w:r w:rsidRPr="00C1681E">
        <w:rPr>
          <w:rFonts w:cs="Times New Roman"/>
          <w:lang w:val="en-GB"/>
        </w:rPr>
        <w:t>;</w:t>
      </w:r>
      <w:proofErr w:type="gramEnd"/>
    </w:p>
    <w:p w14:paraId="1E3CAC27" w14:textId="05767ACD" w:rsidR="004129BC" w:rsidRPr="00C1681E" w:rsidRDefault="004129BC" w:rsidP="00220672">
      <w:pPr>
        <w:pStyle w:val="ListParagraph"/>
        <w:widowControl w:val="0"/>
        <w:numPr>
          <w:ilvl w:val="0"/>
          <w:numId w:val="12"/>
        </w:numPr>
        <w:autoSpaceDE w:val="0"/>
        <w:autoSpaceDN w:val="0"/>
        <w:spacing w:after="240" w:line="240" w:lineRule="auto"/>
        <w:ind w:right="200"/>
        <w:contextualSpacing w:val="0"/>
        <w:jc w:val="both"/>
        <w:rPr>
          <w:rFonts w:cs="Times New Roman"/>
          <w:lang w:val="en-GB"/>
        </w:rPr>
      </w:pPr>
      <w:r w:rsidRPr="00C1681E">
        <w:rPr>
          <w:rFonts w:cs="Times New Roman"/>
          <w:lang w:val="en-GB"/>
        </w:rPr>
        <w:t>the steps taken to ensure safe release; and</w:t>
      </w:r>
    </w:p>
    <w:p w14:paraId="573DC22E" w14:textId="2D51B436" w:rsidR="00621CA8" w:rsidRPr="00C1681E" w:rsidRDefault="004129BC" w:rsidP="00220672">
      <w:pPr>
        <w:pStyle w:val="ListParagraph"/>
        <w:widowControl w:val="0"/>
        <w:numPr>
          <w:ilvl w:val="0"/>
          <w:numId w:val="12"/>
        </w:numPr>
        <w:autoSpaceDE w:val="0"/>
        <w:autoSpaceDN w:val="0"/>
        <w:spacing w:after="240" w:line="240" w:lineRule="auto"/>
        <w:ind w:right="200"/>
        <w:contextualSpacing w:val="0"/>
        <w:jc w:val="both"/>
        <w:rPr>
          <w:rFonts w:cs="Times New Roman"/>
          <w:lang w:val="en-GB"/>
        </w:rPr>
      </w:pPr>
      <w:r w:rsidRPr="00C1681E">
        <w:rPr>
          <w:rFonts w:cs="Times New Roman"/>
          <w:lang w:val="en-GB"/>
        </w:rPr>
        <w:t>an assessment of the life status of the animal on release, including whether the whale shark was released alive but subsequently died.</w:t>
      </w:r>
    </w:p>
    <w:p w14:paraId="1CE35101" w14:textId="1E5CEE69" w:rsidR="00B001BC" w:rsidRPr="00C1681E" w:rsidRDefault="003F44F8" w:rsidP="00220672">
      <w:pPr>
        <w:pStyle w:val="Heading1"/>
        <w:spacing w:before="0" w:after="240" w:line="240" w:lineRule="auto"/>
        <w:rPr>
          <w:rFonts w:ascii="Times New Roman" w:hAnsi="Times New Roman" w:cs="Times New Roman"/>
          <w:b/>
          <w:bCs/>
          <w:i w:val="0"/>
          <w:iCs w:val="0"/>
          <w:sz w:val="22"/>
          <w:szCs w:val="22"/>
          <w:lang w:val="en-GB"/>
        </w:rPr>
      </w:pPr>
      <w:r w:rsidRPr="00C1681E">
        <w:rPr>
          <w:rFonts w:ascii="Times New Roman" w:hAnsi="Times New Roman" w:cs="Times New Roman"/>
          <w:b/>
          <w:bCs/>
          <w:i w:val="0"/>
          <w:iCs w:val="0"/>
          <w:sz w:val="22"/>
          <w:szCs w:val="22"/>
          <w:lang w:val="en-GB"/>
        </w:rPr>
        <w:t xml:space="preserve">Reporting </w:t>
      </w:r>
      <w:r w:rsidR="008E12E1" w:rsidRPr="00C1681E">
        <w:rPr>
          <w:rFonts w:ascii="Times New Roman" w:hAnsi="Times New Roman" w:cs="Times New Roman"/>
          <w:b/>
          <w:bCs/>
          <w:i w:val="0"/>
          <w:iCs w:val="0"/>
          <w:sz w:val="22"/>
          <w:szCs w:val="22"/>
          <w:lang w:val="en-GB"/>
        </w:rPr>
        <w:t>R</w:t>
      </w:r>
      <w:r w:rsidRPr="00C1681E">
        <w:rPr>
          <w:rFonts w:ascii="Times New Roman" w:hAnsi="Times New Roman" w:cs="Times New Roman"/>
          <w:b/>
          <w:bCs/>
          <w:i w:val="0"/>
          <w:iCs w:val="0"/>
          <w:sz w:val="22"/>
          <w:szCs w:val="22"/>
          <w:lang w:val="en-GB"/>
        </w:rPr>
        <w:t>equirements</w:t>
      </w:r>
    </w:p>
    <w:p w14:paraId="31D72C22" w14:textId="4B8CCA80" w:rsidR="009625B3" w:rsidRPr="00C1681E" w:rsidRDefault="009625B3"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rFonts w:cs="Times New Roman"/>
          <w:w w:val="105"/>
          <w:lang w:val="en-GB"/>
        </w:rPr>
      </w:pPr>
      <w:bookmarkStart w:id="19" w:name="_Ref148538424"/>
      <w:r w:rsidRPr="00C1681E">
        <w:rPr>
          <w:rFonts w:cs="Times New Roman"/>
          <w:w w:val="105"/>
          <w:lang w:val="en-GB"/>
        </w:rPr>
        <w:t xml:space="preserve">CPCs </w:t>
      </w:r>
      <w:r w:rsidRPr="00C1681E">
        <w:rPr>
          <w:rFonts w:cs="Times New Roman"/>
          <w:lang w:val="en-GB"/>
        </w:rPr>
        <w:t>shall</w:t>
      </w:r>
      <w:r w:rsidRPr="00C1681E">
        <w:rPr>
          <w:rFonts w:cs="Times New Roman"/>
          <w:w w:val="105"/>
          <w:lang w:val="en-GB"/>
        </w:rPr>
        <w:t xml:space="preserve"> ensure that all interactions with sharks related to paragraphs </w:t>
      </w:r>
      <w:r w:rsidR="002A352C" w:rsidRPr="00C1681E">
        <w:rPr>
          <w:rFonts w:cs="Times New Roman"/>
          <w:w w:val="105"/>
          <w:lang w:val="en-GB"/>
        </w:rPr>
        <w:fldChar w:fldCharType="begin"/>
      </w:r>
      <w:r w:rsidR="002A352C" w:rsidRPr="00C1681E">
        <w:rPr>
          <w:rFonts w:cs="Times New Roman"/>
          <w:w w:val="105"/>
          <w:lang w:val="en-GB"/>
        </w:rPr>
        <w:instrText xml:space="preserve"> REF _Ref129349554 \r \h  \* MERGEFORMAT </w:instrText>
      </w:r>
      <w:r w:rsidR="002A352C" w:rsidRPr="00C1681E">
        <w:rPr>
          <w:rFonts w:cs="Times New Roman"/>
          <w:w w:val="105"/>
          <w:lang w:val="en-GB"/>
        </w:rPr>
      </w:r>
      <w:r w:rsidR="002A352C" w:rsidRPr="00C1681E">
        <w:rPr>
          <w:rFonts w:cs="Times New Roman"/>
          <w:w w:val="105"/>
          <w:lang w:val="en-GB"/>
        </w:rPr>
        <w:fldChar w:fldCharType="separate"/>
      </w:r>
      <w:r w:rsidR="001801D8" w:rsidRPr="00C1681E">
        <w:rPr>
          <w:rFonts w:cs="Times New Roman"/>
          <w:w w:val="105"/>
          <w:lang w:val="en-GB"/>
        </w:rPr>
        <w:t>3</w:t>
      </w:r>
      <w:r w:rsidR="002A352C" w:rsidRPr="00C1681E">
        <w:rPr>
          <w:rFonts w:cs="Times New Roman"/>
          <w:w w:val="105"/>
          <w:lang w:val="en-GB"/>
        </w:rPr>
        <w:fldChar w:fldCharType="end"/>
      </w:r>
      <w:r w:rsidRPr="00C1681E">
        <w:rPr>
          <w:rFonts w:cs="Times New Roman"/>
          <w:w w:val="105"/>
          <w:lang w:val="en-GB"/>
        </w:rPr>
        <w:t xml:space="preserve">, </w:t>
      </w:r>
      <w:r w:rsidR="007A643E" w:rsidRPr="00C1681E">
        <w:rPr>
          <w:rFonts w:cs="Times New Roman"/>
          <w:w w:val="105"/>
          <w:lang w:val="en-GB"/>
        </w:rPr>
        <w:t>15</w:t>
      </w:r>
      <w:r w:rsidR="007E71E8" w:rsidRPr="00C1681E">
        <w:rPr>
          <w:rFonts w:cs="Times New Roman"/>
          <w:w w:val="105"/>
          <w:lang w:val="en-GB"/>
        </w:rPr>
        <w:t xml:space="preserve">, </w:t>
      </w:r>
      <w:r w:rsidR="007A643E" w:rsidRPr="00C1681E">
        <w:rPr>
          <w:rFonts w:cs="Times New Roman"/>
          <w:w w:val="105"/>
          <w:lang w:val="en-GB"/>
        </w:rPr>
        <w:t>22</w:t>
      </w:r>
      <w:r w:rsidR="00630CA1" w:rsidRPr="00C1681E">
        <w:rPr>
          <w:rFonts w:cs="Times New Roman"/>
          <w:w w:val="105"/>
          <w:lang w:val="en-GB"/>
        </w:rPr>
        <w:t xml:space="preserve"> </w:t>
      </w:r>
      <w:r w:rsidR="00157C27" w:rsidRPr="00C1681E">
        <w:rPr>
          <w:rFonts w:cs="Times New Roman"/>
          <w:w w:val="105"/>
          <w:lang w:val="en-GB"/>
        </w:rPr>
        <w:t xml:space="preserve">and </w:t>
      </w:r>
      <w:r w:rsidR="007A643E" w:rsidRPr="00C1681E">
        <w:rPr>
          <w:rFonts w:cs="Times New Roman"/>
          <w:w w:val="105"/>
          <w:lang w:val="en-GB"/>
        </w:rPr>
        <w:t>28</w:t>
      </w:r>
      <w:r w:rsidRPr="00C1681E">
        <w:rPr>
          <w:rFonts w:cs="Times New Roman"/>
          <w:w w:val="105"/>
          <w:lang w:val="en-GB"/>
        </w:rPr>
        <w:t xml:space="preserve"> are duly recorded through logbooks and, when an observer is on</w:t>
      </w:r>
      <w:r w:rsidR="00BC5279" w:rsidRPr="00C1681E">
        <w:rPr>
          <w:rFonts w:cs="Times New Roman"/>
          <w:w w:val="105"/>
          <w:lang w:val="en-GB"/>
        </w:rPr>
        <w:t xml:space="preserve"> </w:t>
      </w:r>
      <w:r w:rsidRPr="00C1681E">
        <w:rPr>
          <w:rFonts w:cs="Times New Roman"/>
          <w:w w:val="105"/>
          <w:lang w:val="en-GB"/>
        </w:rPr>
        <w:t>board, through observer reports</w:t>
      </w:r>
      <w:r w:rsidR="000C799D" w:rsidRPr="00C1681E">
        <w:rPr>
          <w:rFonts w:cs="Times New Roman"/>
          <w:w w:val="105"/>
          <w:lang w:val="en-GB"/>
        </w:rPr>
        <w:t xml:space="preserve"> in accordance with Resolutions 15/01 </w:t>
      </w:r>
      <w:r w:rsidR="000C799D" w:rsidRPr="00C1681E">
        <w:rPr>
          <w:rFonts w:cs="Times New Roman"/>
          <w:i/>
          <w:iCs/>
          <w:w w:val="105"/>
          <w:lang w:val="en-GB"/>
        </w:rPr>
        <w:t>On the recording of catch and effort data by fishing vessels in the IOTC area of competence</w:t>
      </w:r>
      <w:r w:rsidR="000C799D" w:rsidRPr="00C1681E">
        <w:rPr>
          <w:rFonts w:cs="Times New Roman"/>
          <w:w w:val="105"/>
          <w:lang w:val="en-GB"/>
        </w:rPr>
        <w:t xml:space="preserve"> and 2</w:t>
      </w:r>
      <w:r w:rsidR="00417CD9" w:rsidRPr="00C1681E">
        <w:rPr>
          <w:rFonts w:cs="Times New Roman"/>
          <w:w w:val="105"/>
          <w:lang w:val="en-GB"/>
        </w:rPr>
        <w:t>4</w:t>
      </w:r>
      <w:r w:rsidR="000C799D" w:rsidRPr="00C1681E">
        <w:rPr>
          <w:rFonts w:cs="Times New Roman"/>
          <w:w w:val="105"/>
          <w:lang w:val="en-GB"/>
        </w:rPr>
        <w:t>/04</w:t>
      </w:r>
      <w:r w:rsidR="00716383">
        <w:rPr>
          <w:rFonts w:cs="Times New Roman"/>
          <w:color w:val="FF0000"/>
          <w:w w:val="105"/>
          <w:lang w:val="en-GB"/>
        </w:rPr>
        <w:t xml:space="preserve"> [superseded by Resolution 25/06]</w:t>
      </w:r>
      <w:r w:rsidR="000C799D" w:rsidRPr="00C1681E">
        <w:rPr>
          <w:rFonts w:cs="Times New Roman"/>
          <w:w w:val="105"/>
          <w:lang w:val="en-GB"/>
        </w:rPr>
        <w:t xml:space="preserve"> </w:t>
      </w:r>
      <w:r w:rsidR="00716383">
        <w:rPr>
          <w:rFonts w:cs="Times New Roman"/>
          <w:i/>
          <w:iCs/>
          <w:w w:val="105"/>
          <w:lang w:val="en-GB"/>
        </w:rPr>
        <w:t>O</w:t>
      </w:r>
      <w:r w:rsidR="000C799D" w:rsidRPr="00C1681E">
        <w:rPr>
          <w:rFonts w:cs="Times New Roman"/>
          <w:i/>
          <w:iCs/>
          <w:w w:val="105"/>
          <w:lang w:val="en-GB"/>
        </w:rPr>
        <w:t>n a Regional Observer Scheme</w:t>
      </w:r>
      <w:r w:rsidRPr="00C1681E">
        <w:rPr>
          <w:rFonts w:cs="Times New Roman"/>
          <w:w w:val="105"/>
          <w:lang w:val="en-GB"/>
        </w:rPr>
        <w:t>. CPC</w:t>
      </w:r>
      <w:r w:rsidR="00157C27" w:rsidRPr="00C1681E">
        <w:rPr>
          <w:rFonts w:cs="Times New Roman"/>
          <w:w w:val="105"/>
          <w:lang w:val="en-GB"/>
        </w:rPr>
        <w:t>s</w:t>
      </w:r>
      <w:r w:rsidRPr="00C1681E">
        <w:rPr>
          <w:rFonts w:cs="Times New Roman"/>
          <w:w w:val="105"/>
          <w:lang w:val="en-GB"/>
        </w:rPr>
        <w:t xml:space="preserve"> shall submit this information to the IOTC Executive Secretary according to the timelines specified in Resolution 15/02 </w:t>
      </w:r>
      <w:r w:rsidRPr="00C1681E">
        <w:rPr>
          <w:rFonts w:cs="Times New Roman"/>
          <w:i/>
          <w:iCs/>
          <w:w w:val="105"/>
          <w:lang w:val="en-GB"/>
        </w:rPr>
        <w:t>Mandatory Statistical Reporting Requirements for IOTC Contracting Parties and Cooperating Non-contracting Parties (CPCs)</w:t>
      </w:r>
      <w:r w:rsidRPr="00C1681E">
        <w:rPr>
          <w:rFonts w:cs="Times New Roman"/>
          <w:w w:val="105"/>
          <w:lang w:val="en-GB"/>
        </w:rPr>
        <w:t xml:space="preserve"> (or any superseding Resolution).</w:t>
      </w:r>
      <w:r w:rsidR="006906C4" w:rsidRPr="00C1681E">
        <w:rPr>
          <w:rFonts w:cs="Times New Roman"/>
          <w:w w:val="105"/>
          <w:lang w:val="en-GB"/>
        </w:rPr>
        <w:t xml:space="preserve"> </w:t>
      </w:r>
      <w:r w:rsidR="006906C4" w:rsidRPr="00C1681E">
        <w:rPr>
          <w:rFonts w:cs="Times New Roman"/>
          <w:lang w:val="en-GB"/>
        </w:rPr>
        <w:t>CPCs shall additionally report any instances in which whale sharks have been encircled by the purse seine nets of their flagged vessels in their annual Implementation Report.</w:t>
      </w:r>
      <w:bookmarkEnd w:id="19"/>
    </w:p>
    <w:p w14:paraId="64B27BF3" w14:textId="196D02DF" w:rsidR="00AA10C2" w:rsidRPr="00C1681E" w:rsidRDefault="00B001BC"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w w:val="105"/>
          <w:lang w:val="en-GB"/>
        </w:rPr>
        <w:t>CPCs</w:t>
      </w:r>
      <w:r w:rsidRPr="00C1681E">
        <w:rPr>
          <w:rFonts w:cs="Times New Roman"/>
          <w:spacing w:val="-4"/>
          <w:w w:val="105"/>
          <w:lang w:val="en-GB"/>
        </w:rPr>
        <w:t xml:space="preserve"> </w:t>
      </w:r>
      <w:r w:rsidRPr="00C1681E">
        <w:rPr>
          <w:rFonts w:cs="Times New Roman"/>
          <w:w w:val="105"/>
          <w:lang w:val="en-GB"/>
        </w:rPr>
        <w:t>shall</w:t>
      </w:r>
      <w:r w:rsidRPr="00C1681E">
        <w:rPr>
          <w:rFonts w:cs="Times New Roman"/>
          <w:spacing w:val="-4"/>
          <w:w w:val="105"/>
          <w:lang w:val="en-GB"/>
        </w:rPr>
        <w:t xml:space="preserve"> </w:t>
      </w:r>
      <w:r w:rsidRPr="00C1681E">
        <w:rPr>
          <w:rFonts w:cs="Times New Roman"/>
          <w:w w:val="105"/>
          <w:lang w:val="en-GB"/>
        </w:rPr>
        <w:t>report</w:t>
      </w:r>
      <w:r w:rsidRPr="00C1681E">
        <w:rPr>
          <w:rFonts w:cs="Times New Roman"/>
          <w:spacing w:val="-5"/>
          <w:w w:val="105"/>
          <w:lang w:val="en-GB"/>
        </w:rPr>
        <w:t xml:space="preserve"> </w:t>
      </w:r>
      <w:r w:rsidR="00C93447" w:rsidRPr="00C1681E">
        <w:rPr>
          <w:rFonts w:cs="Times New Roman"/>
          <w:spacing w:val="-5"/>
          <w:w w:val="105"/>
          <w:lang w:val="en-GB"/>
        </w:rPr>
        <w:t xml:space="preserve">annual </w:t>
      </w:r>
      <w:r w:rsidRPr="00C1681E">
        <w:rPr>
          <w:rFonts w:cs="Times New Roman"/>
          <w:w w:val="105"/>
          <w:lang w:val="en-GB"/>
        </w:rPr>
        <w:t>data</w:t>
      </w:r>
      <w:r w:rsidRPr="00C1681E">
        <w:rPr>
          <w:rFonts w:cs="Times New Roman"/>
          <w:spacing w:val="-3"/>
          <w:w w:val="105"/>
          <w:lang w:val="en-GB"/>
        </w:rPr>
        <w:t xml:space="preserve"> </w:t>
      </w:r>
      <w:r w:rsidRPr="00C1681E">
        <w:rPr>
          <w:rFonts w:cs="Times New Roman"/>
          <w:w w:val="105"/>
          <w:lang w:val="en-GB"/>
        </w:rPr>
        <w:t>for</w:t>
      </w:r>
      <w:r w:rsidRPr="00C1681E">
        <w:rPr>
          <w:rFonts w:cs="Times New Roman"/>
          <w:spacing w:val="-5"/>
          <w:w w:val="105"/>
          <w:lang w:val="en-GB"/>
        </w:rPr>
        <w:t xml:space="preserve"> </w:t>
      </w:r>
      <w:r w:rsidRPr="00C1681E">
        <w:rPr>
          <w:rFonts w:cs="Times New Roman"/>
          <w:w w:val="105"/>
          <w:lang w:val="en-GB"/>
        </w:rPr>
        <w:t>catches</w:t>
      </w:r>
      <w:r w:rsidRPr="00C1681E">
        <w:rPr>
          <w:rFonts w:cs="Times New Roman"/>
          <w:spacing w:val="-4"/>
          <w:w w:val="105"/>
          <w:lang w:val="en-GB"/>
        </w:rPr>
        <w:t xml:space="preserve"> </w:t>
      </w:r>
      <w:r w:rsidRPr="00C1681E">
        <w:rPr>
          <w:rFonts w:cs="Times New Roman"/>
          <w:w w:val="105"/>
          <w:lang w:val="en-GB"/>
        </w:rPr>
        <w:t>of</w:t>
      </w:r>
      <w:r w:rsidRPr="00C1681E">
        <w:rPr>
          <w:rFonts w:cs="Times New Roman"/>
          <w:spacing w:val="-4"/>
          <w:w w:val="105"/>
          <w:lang w:val="en-GB"/>
        </w:rPr>
        <w:t xml:space="preserve"> all </w:t>
      </w:r>
      <w:r w:rsidRPr="00C1681E">
        <w:rPr>
          <w:rFonts w:cs="Times New Roman"/>
          <w:w w:val="105"/>
          <w:lang w:val="en-GB"/>
        </w:rPr>
        <w:t>sharks</w:t>
      </w:r>
      <w:r w:rsidR="00140031" w:rsidRPr="00C1681E">
        <w:rPr>
          <w:rFonts w:cs="Times New Roman"/>
          <w:w w:val="105"/>
          <w:lang w:val="en-GB"/>
        </w:rPr>
        <w:t xml:space="preserve"> </w:t>
      </w:r>
      <w:r w:rsidRPr="00C1681E">
        <w:rPr>
          <w:rFonts w:cs="Times New Roman"/>
          <w:w w:val="105"/>
          <w:lang w:val="en-GB"/>
        </w:rPr>
        <w:t>in</w:t>
      </w:r>
      <w:r w:rsidRPr="00C1681E">
        <w:rPr>
          <w:rFonts w:cs="Times New Roman"/>
          <w:spacing w:val="-3"/>
          <w:w w:val="105"/>
          <w:lang w:val="en-GB"/>
        </w:rPr>
        <w:t xml:space="preserve"> </w:t>
      </w:r>
      <w:r w:rsidRPr="00C1681E">
        <w:rPr>
          <w:rFonts w:cs="Times New Roman"/>
          <w:w w:val="105"/>
          <w:lang w:val="en-GB"/>
        </w:rPr>
        <w:t>accordance</w:t>
      </w:r>
      <w:r w:rsidRPr="00C1681E">
        <w:rPr>
          <w:rFonts w:cs="Times New Roman"/>
          <w:spacing w:val="-4"/>
          <w:w w:val="105"/>
          <w:lang w:val="en-GB"/>
        </w:rPr>
        <w:t xml:space="preserve"> </w:t>
      </w:r>
      <w:r w:rsidRPr="00C1681E">
        <w:rPr>
          <w:rFonts w:cs="Times New Roman"/>
          <w:w w:val="105"/>
          <w:lang w:val="en-GB"/>
        </w:rPr>
        <w:t>with IOTC data reporting requirements and procedures in</w:t>
      </w:r>
      <w:r w:rsidRPr="00C1681E">
        <w:rPr>
          <w:rFonts w:cs="Times New Roman"/>
          <w:color w:val="0000FF"/>
          <w:w w:val="105"/>
          <w:lang w:val="en-GB"/>
        </w:rPr>
        <w:t xml:space="preserve"> </w:t>
      </w:r>
      <w:r w:rsidRPr="00C1681E">
        <w:rPr>
          <w:rFonts w:cs="Times New Roman"/>
          <w:color w:val="0000FF"/>
          <w:w w:val="105"/>
          <w:u w:val="single" w:color="0000FF"/>
          <w:lang w:val="en-GB"/>
        </w:rPr>
        <w:t>Resolution 15/02</w:t>
      </w:r>
      <w:r w:rsidRPr="00C1681E">
        <w:rPr>
          <w:rFonts w:cs="Times New Roman"/>
          <w:color w:val="0000FF"/>
          <w:w w:val="105"/>
          <w:lang w:val="en-GB"/>
        </w:rPr>
        <w:t xml:space="preserve"> </w:t>
      </w:r>
      <w:r w:rsidRPr="00C1681E">
        <w:rPr>
          <w:rFonts w:cs="Times New Roman"/>
          <w:i/>
          <w:w w:val="105"/>
          <w:lang w:val="en-GB"/>
        </w:rPr>
        <w:t xml:space="preserve">Mandatory statistical requirements for IOTC Members and Cooperating Non-Contracting Parties (CPC's) </w:t>
      </w:r>
      <w:r w:rsidRPr="00C1681E">
        <w:rPr>
          <w:rFonts w:cs="Times New Roman"/>
          <w:w w:val="105"/>
          <w:lang w:val="en-GB"/>
        </w:rPr>
        <w:t xml:space="preserve">(or any superseding </w:t>
      </w:r>
      <w:r w:rsidR="00F05C62" w:rsidRPr="00C1681E">
        <w:rPr>
          <w:rFonts w:cs="Times New Roman"/>
          <w:w w:val="105"/>
          <w:lang w:val="en-GB"/>
        </w:rPr>
        <w:t>Resolution</w:t>
      </w:r>
      <w:r w:rsidRPr="00C1681E">
        <w:rPr>
          <w:rFonts w:cs="Times New Roman"/>
          <w:w w:val="105"/>
          <w:lang w:val="en-GB"/>
        </w:rPr>
        <w:t>), including estimates and status of discards (dead or alive) and size</w:t>
      </w:r>
      <w:r w:rsidRPr="00C1681E">
        <w:rPr>
          <w:rFonts w:cs="Times New Roman"/>
          <w:spacing w:val="1"/>
          <w:w w:val="105"/>
          <w:lang w:val="en-GB"/>
        </w:rPr>
        <w:t xml:space="preserve"> </w:t>
      </w:r>
      <w:r w:rsidRPr="00C1681E">
        <w:rPr>
          <w:rFonts w:cs="Times New Roman"/>
          <w:w w:val="105"/>
          <w:lang w:val="en-GB"/>
        </w:rPr>
        <w:t>frequencies.</w:t>
      </w:r>
      <w:r w:rsidR="00C93447" w:rsidRPr="00C1681E">
        <w:rPr>
          <w:rFonts w:cs="Times New Roman"/>
          <w:w w:val="105"/>
          <w:lang w:val="en-GB"/>
        </w:rPr>
        <w:t xml:space="preserve"> CPCs shall additionally report all available historical data</w:t>
      </w:r>
      <w:r w:rsidR="008B6854" w:rsidRPr="00C1681E">
        <w:rPr>
          <w:rFonts w:cs="Times New Roman"/>
          <w:w w:val="105"/>
          <w:lang w:val="en-GB"/>
        </w:rPr>
        <w:t xml:space="preserve"> that has not yet been reported</w:t>
      </w:r>
      <w:r w:rsidR="00C93447" w:rsidRPr="00C1681E">
        <w:rPr>
          <w:rFonts w:cs="Times New Roman"/>
          <w:w w:val="105"/>
          <w:lang w:val="en-GB"/>
        </w:rPr>
        <w:t>.</w:t>
      </w:r>
    </w:p>
    <w:p w14:paraId="697A7B49" w14:textId="5F594769" w:rsidR="00AA10C2" w:rsidRPr="00C1681E" w:rsidRDefault="0095490A"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w w:val="105"/>
          <w:lang w:val="en-GB"/>
        </w:rPr>
        <w:t>The</w:t>
      </w:r>
      <w:r w:rsidRPr="00C1681E">
        <w:rPr>
          <w:rFonts w:cs="Times New Roman"/>
          <w:spacing w:val="-5"/>
          <w:w w:val="105"/>
          <w:lang w:val="en-GB"/>
        </w:rPr>
        <w:t xml:space="preserve"> </w:t>
      </w:r>
      <w:r w:rsidRPr="00C1681E">
        <w:rPr>
          <w:rFonts w:cs="Times New Roman"/>
          <w:w w:val="105"/>
          <w:lang w:val="en-GB"/>
        </w:rPr>
        <w:t>Commission,</w:t>
      </w:r>
      <w:r w:rsidRPr="00C1681E">
        <w:rPr>
          <w:rFonts w:cs="Times New Roman"/>
          <w:spacing w:val="-4"/>
          <w:w w:val="105"/>
          <w:lang w:val="en-GB"/>
        </w:rPr>
        <w:t xml:space="preserve"> on </w:t>
      </w:r>
      <w:r w:rsidRPr="00C1681E">
        <w:rPr>
          <w:rFonts w:cs="Times New Roman"/>
          <w:w w:val="105"/>
          <w:lang w:val="en-GB"/>
        </w:rPr>
        <w:t>advice</w:t>
      </w:r>
      <w:r w:rsidRPr="00C1681E">
        <w:rPr>
          <w:rFonts w:cs="Times New Roman"/>
          <w:spacing w:val="-4"/>
          <w:w w:val="105"/>
          <w:lang w:val="en-GB"/>
        </w:rPr>
        <w:t xml:space="preserve"> from the </w:t>
      </w:r>
      <w:r w:rsidRPr="00C1681E">
        <w:rPr>
          <w:rFonts w:cs="Times New Roman"/>
          <w:w w:val="105"/>
          <w:lang w:val="en-GB"/>
        </w:rPr>
        <w:t>IOTC</w:t>
      </w:r>
      <w:r w:rsidRPr="00C1681E">
        <w:rPr>
          <w:rFonts w:cs="Times New Roman"/>
          <w:spacing w:val="-4"/>
          <w:w w:val="105"/>
          <w:lang w:val="en-GB"/>
        </w:rPr>
        <w:t xml:space="preserve"> Scientific Committee, </w:t>
      </w:r>
      <w:r w:rsidRPr="00C1681E">
        <w:rPr>
          <w:rFonts w:cs="Times New Roman"/>
          <w:w w:val="105"/>
          <w:lang w:val="en-GB"/>
        </w:rPr>
        <w:t>shall</w:t>
      </w:r>
      <w:r w:rsidRPr="00C1681E">
        <w:rPr>
          <w:rFonts w:cs="Times New Roman"/>
          <w:spacing w:val="-5"/>
          <w:w w:val="105"/>
          <w:lang w:val="en-GB"/>
        </w:rPr>
        <w:t xml:space="preserve"> </w:t>
      </w:r>
      <w:r w:rsidRPr="00C1681E">
        <w:rPr>
          <w:rFonts w:cs="Times New Roman"/>
          <w:w w:val="105"/>
          <w:lang w:val="en-GB"/>
        </w:rPr>
        <w:t>develop</w:t>
      </w:r>
      <w:r w:rsidRPr="00C1681E">
        <w:rPr>
          <w:rFonts w:cs="Times New Roman"/>
          <w:spacing w:val="-4"/>
          <w:w w:val="105"/>
          <w:lang w:val="en-GB"/>
        </w:rPr>
        <w:t xml:space="preserve"> </w:t>
      </w:r>
      <w:r w:rsidRPr="00C1681E">
        <w:rPr>
          <w:rFonts w:cs="Times New Roman"/>
          <w:w w:val="105"/>
          <w:lang w:val="en-GB"/>
        </w:rPr>
        <w:t>and</w:t>
      </w:r>
      <w:r w:rsidRPr="00C1681E">
        <w:rPr>
          <w:rFonts w:cs="Times New Roman"/>
          <w:spacing w:val="-5"/>
          <w:w w:val="105"/>
          <w:lang w:val="en-GB"/>
        </w:rPr>
        <w:t xml:space="preserve"> </w:t>
      </w:r>
      <w:r w:rsidRPr="00C1681E">
        <w:rPr>
          <w:rFonts w:cs="Times New Roman"/>
          <w:w w:val="105"/>
          <w:lang w:val="en-GB"/>
        </w:rPr>
        <w:t>consider</w:t>
      </w:r>
      <w:r w:rsidRPr="00C1681E">
        <w:rPr>
          <w:rFonts w:cs="Times New Roman"/>
          <w:spacing w:val="-5"/>
          <w:w w:val="105"/>
          <w:lang w:val="en-GB"/>
        </w:rPr>
        <w:t xml:space="preserve"> </w:t>
      </w:r>
      <w:r w:rsidRPr="00C1681E">
        <w:rPr>
          <w:rFonts w:cs="Times New Roman"/>
          <w:w w:val="105"/>
          <w:lang w:val="en-GB"/>
        </w:rPr>
        <w:t>for</w:t>
      </w:r>
      <w:r w:rsidRPr="00C1681E">
        <w:rPr>
          <w:rFonts w:cs="Times New Roman"/>
          <w:spacing w:val="-5"/>
          <w:w w:val="105"/>
          <w:lang w:val="en-GB"/>
        </w:rPr>
        <w:t xml:space="preserve"> </w:t>
      </w:r>
      <w:r w:rsidRPr="00C1681E">
        <w:rPr>
          <w:rFonts w:cs="Times New Roman"/>
          <w:w w:val="105"/>
          <w:lang w:val="en-GB"/>
        </w:rPr>
        <w:t xml:space="preserve">adoption at its </w:t>
      </w:r>
      <w:r w:rsidR="0028649C" w:rsidRPr="00C1681E">
        <w:rPr>
          <w:w w:val="105"/>
          <w:lang w:val="en-GB"/>
        </w:rPr>
        <w:t xml:space="preserve">annual </w:t>
      </w:r>
      <w:r w:rsidR="00EC394D" w:rsidRPr="00C1681E">
        <w:rPr>
          <w:w w:val="105"/>
          <w:lang w:val="en-GB"/>
        </w:rPr>
        <w:t xml:space="preserve">Session </w:t>
      </w:r>
      <w:r w:rsidR="0028649C" w:rsidRPr="00C1681E">
        <w:rPr>
          <w:w w:val="105"/>
          <w:lang w:val="en-GB"/>
        </w:rPr>
        <w:t xml:space="preserve">in </w:t>
      </w:r>
      <w:r w:rsidRPr="00C1681E">
        <w:rPr>
          <w:w w:val="105"/>
          <w:lang w:val="en-GB"/>
        </w:rPr>
        <w:t>202</w:t>
      </w:r>
      <w:r w:rsidR="00FE710D" w:rsidRPr="00C1681E">
        <w:rPr>
          <w:w w:val="105"/>
          <w:lang w:val="en-GB"/>
        </w:rPr>
        <w:t>6</w:t>
      </w:r>
      <w:r w:rsidRPr="00C1681E">
        <w:rPr>
          <w:rFonts w:cs="Times New Roman"/>
          <w:w w:val="105"/>
          <w:lang w:val="en-GB"/>
        </w:rPr>
        <w:t xml:space="preserve"> mechanisms to encourage CPCs to comply with their reporting requirements on sharks, notably on the most vulnerable shark species as identified by the IOTC Scientific Committee.</w:t>
      </w:r>
    </w:p>
    <w:p w14:paraId="6187533F" w14:textId="3A4B1F8C" w:rsidR="00AA10C2" w:rsidRPr="00C1681E" w:rsidRDefault="0095490A"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w w:val="105"/>
          <w:lang w:val="en-GB"/>
        </w:rPr>
        <w:t>The</w:t>
      </w:r>
      <w:r w:rsidRPr="00C1681E">
        <w:rPr>
          <w:rFonts w:cs="Times New Roman"/>
          <w:spacing w:val="-5"/>
          <w:w w:val="105"/>
          <w:lang w:val="en-GB"/>
        </w:rPr>
        <w:t xml:space="preserve"> </w:t>
      </w:r>
      <w:r w:rsidRPr="00C1681E">
        <w:rPr>
          <w:rFonts w:cs="Times New Roman"/>
          <w:w w:val="105"/>
          <w:lang w:val="en-GB"/>
        </w:rPr>
        <w:t>Commission</w:t>
      </w:r>
      <w:r w:rsidRPr="00C1681E">
        <w:rPr>
          <w:rFonts w:cs="Times New Roman"/>
          <w:spacing w:val="-5"/>
          <w:w w:val="105"/>
          <w:lang w:val="en-GB"/>
        </w:rPr>
        <w:t xml:space="preserve"> </w:t>
      </w:r>
      <w:r w:rsidRPr="00C1681E">
        <w:rPr>
          <w:rFonts w:cs="Times New Roman"/>
          <w:w w:val="105"/>
          <w:lang w:val="en-GB"/>
        </w:rPr>
        <w:t>shall</w:t>
      </w:r>
      <w:r w:rsidRPr="00C1681E">
        <w:rPr>
          <w:rFonts w:cs="Times New Roman"/>
          <w:spacing w:val="-6"/>
          <w:w w:val="105"/>
          <w:lang w:val="en-GB"/>
        </w:rPr>
        <w:t xml:space="preserve"> </w:t>
      </w:r>
      <w:r w:rsidRPr="00C1681E">
        <w:rPr>
          <w:rFonts w:cs="Times New Roman"/>
          <w:w w:val="105"/>
          <w:lang w:val="en-GB"/>
        </w:rPr>
        <w:t>consider</w:t>
      </w:r>
      <w:r w:rsidRPr="00C1681E">
        <w:rPr>
          <w:rFonts w:cs="Times New Roman"/>
          <w:spacing w:val="-6"/>
          <w:w w:val="105"/>
          <w:lang w:val="en-GB"/>
        </w:rPr>
        <w:t xml:space="preserve"> </w:t>
      </w:r>
      <w:r w:rsidRPr="00C1681E">
        <w:rPr>
          <w:rFonts w:cs="Times New Roman"/>
          <w:w w:val="105"/>
          <w:lang w:val="en-GB"/>
        </w:rPr>
        <w:t>appropriate</w:t>
      </w:r>
      <w:r w:rsidRPr="00C1681E">
        <w:rPr>
          <w:rFonts w:cs="Times New Roman"/>
          <w:spacing w:val="-5"/>
          <w:w w:val="105"/>
          <w:lang w:val="en-GB"/>
        </w:rPr>
        <w:t xml:space="preserve"> </w:t>
      </w:r>
      <w:r w:rsidRPr="00C1681E">
        <w:rPr>
          <w:rFonts w:cs="Times New Roman"/>
          <w:w w:val="105"/>
          <w:lang w:val="en-GB"/>
        </w:rPr>
        <w:t>assistance</w:t>
      </w:r>
      <w:r w:rsidRPr="00C1681E">
        <w:rPr>
          <w:rFonts w:cs="Times New Roman"/>
          <w:spacing w:val="-5"/>
          <w:w w:val="105"/>
          <w:lang w:val="en-GB"/>
        </w:rPr>
        <w:t xml:space="preserve"> </w:t>
      </w:r>
      <w:r w:rsidRPr="00C1681E">
        <w:rPr>
          <w:rFonts w:cs="Times New Roman"/>
          <w:w w:val="105"/>
          <w:lang w:val="en-GB"/>
        </w:rPr>
        <w:t>to</w:t>
      </w:r>
      <w:r w:rsidRPr="00C1681E">
        <w:rPr>
          <w:rFonts w:cs="Times New Roman"/>
          <w:spacing w:val="-5"/>
          <w:w w:val="105"/>
          <w:lang w:val="en-GB"/>
        </w:rPr>
        <w:t xml:space="preserve"> </w:t>
      </w:r>
      <w:r w:rsidRPr="00C1681E">
        <w:rPr>
          <w:rFonts w:cs="Times New Roman"/>
          <w:w w:val="105"/>
          <w:lang w:val="en-GB"/>
        </w:rPr>
        <w:t>developing</w:t>
      </w:r>
      <w:r w:rsidRPr="00C1681E">
        <w:rPr>
          <w:rFonts w:cs="Times New Roman"/>
          <w:spacing w:val="-5"/>
          <w:w w:val="105"/>
          <w:lang w:val="en-GB"/>
        </w:rPr>
        <w:t xml:space="preserve"> </w:t>
      </w:r>
      <w:r w:rsidRPr="00C1681E">
        <w:rPr>
          <w:rFonts w:cs="Times New Roman"/>
          <w:w w:val="105"/>
          <w:lang w:val="en-GB"/>
        </w:rPr>
        <w:t>CPCs</w:t>
      </w:r>
      <w:r w:rsidRPr="00C1681E">
        <w:rPr>
          <w:rFonts w:cs="Times New Roman"/>
          <w:spacing w:val="-6"/>
          <w:w w:val="105"/>
          <w:lang w:val="en-GB"/>
        </w:rPr>
        <w:t xml:space="preserve"> </w:t>
      </w:r>
      <w:r w:rsidRPr="00C1681E">
        <w:rPr>
          <w:rFonts w:cs="Times New Roman"/>
          <w:w w:val="105"/>
          <w:lang w:val="en-GB"/>
        </w:rPr>
        <w:t>for</w:t>
      </w:r>
      <w:r w:rsidRPr="00C1681E">
        <w:rPr>
          <w:rFonts w:cs="Times New Roman"/>
          <w:spacing w:val="-6"/>
          <w:w w:val="105"/>
          <w:lang w:val="en-GB"/>
        </w:rPr>
        <w:t xml:space="preserve"> </w:t>
      </w:r>
      <w:r w:rsidRPr="00C1681E">
        <w:rPr>
          <w:rFonts w:cs="Times New Roman"/>
          <w:w w:val="105"/>
          <w:lang w:val="en-GB"/>
        </w:rPr>
        <w:t>the</w:t>
      </w:r>
      <w:r w:rsidRPr="00C1681E">
        <w:rPr>
          <w:rFonts w:cs="Times New Roman"/>
          <w:spacing w:val="-5"/>
          <w:w w:val="105"/>
          <w:lang w:val="en-GB"/>
        </w:rPr>
        <w:t xml:space="preserve"> </w:t>
      </w:r>
      <w:r w:rsidRPr="00C1681E">
        <w:rPr>
          <w:rFonts w:cs="Times New Roman"/>
          <w:w w:val="105"/>
          <w:lang w:val="en-GB"/>
        </w:rPr>
        <w:t>identification</w:t>
      </w:r>
      <w:r w:rsidRPr="00C1681E">
        <w:rPr>
          <w:rFonts w:cs="Times New Roman"/>
          <w:spacing w:val="-5"/>
          <w:w w:val="105"/>
          <w:lang w:val="en-GB"/>
        </w:rPr>
        <w:t xml:space="preserve"> </w:t>
      </w:r>
      <w:r w:rsidRPr="00C1681E">
        <w:rPr>
          <w:rFonts w:cs="Times New Roman"/>
          <w:w w:val="105"/>
          <w:lang w:val="en-GB"/>
        </w:rPr>
        <w:t>of</w:t>
      </w:r>
      <w:r w:rsidRPr="00C1681E">
        <w:rPr>
          <w:rFonts w:cs="Times New Roman"/>
          <w:spacing w:val="-5"/>
          <w:w w:val="105"/>
          <w:lang w:val="en-GB"/>
        </w:rPr>
        <w:t xml:space="preserve"> </w:t>
      </w:r>
      <w:r w:rsidRPr="00C1681E">
        <w:rPr>
          <w:rFonts w:cs="Times New Roman"/>
          <w:w w:val="105"/>
          <w:lang w:val="en-GB"/>
        </w:rPr>
        <w:t>sharks and the collection of data on their shark</w:t>
      </w:r>
      <w:r w:rsidRPr="00C1681E">
        <w:rPr>
          <w:rFonts w:cs="Times New Roman"/>
          <w:spacing w:val="3"/>
          <w:w w:val="105"/>
          <w:lang w:val="en-GB"/>
        </w:rPr>
        <w:t xml:space="preserve"> </w:t>
      </w:r>
      <w:r w:rsidRPr="00C1681E">
        <w:rPr>
          <w:rFonts w:cs="Times New Roman"/>
          <w:w w:val="105"/>
          <w:lang w:val="en-GB"/>
        </w:rPr>
        <w:t>catches and assist in reporting of those.</w:t>
      </w:r>
    </w:p>
    <w:p w14:paraId="2023ABA3" w14:textId="15568E63" w:rsidR="00670B12" w:rsidRPr="00C1681E" w:rsidRDefault="00306447"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lang w:val="en-GB"/>
        </w:rPr>
        <w:lastRenderedPageBreak/>
        <w:t xml:space="preserve">CPCs shall </w:t>
      </w:r>
      <w:r w:rsidRPr="00C1681E">
        <w:rPr>
          <w:rFonts w:cs="Times New Roman"/>
          <w:w w:val="105"/>
          <w:lang w:val="en-GB"/>
        </w:rPr>
        <w:t>include</w:t>
      </w:r>
      <w:r w:rsidRPr="00C1681E">
        <w:rPr>
          <w:rFonts w:cs="Times New Roman"/>
          <w:lang w:val="en-GB"/>
        </w:rPr>
        <w:t xml:space="preserve"> in their national Annual Reports to the IOTC Scientific Committee information on the actions they have taken domestically to monitor catches</w:t>
      </w:r>
      <w:r w:rsidR="00177D70">
        <w:rPr>
          <w:rFonts w:cs="Times New Roman"/>
          <w:lang w:val="en-GB"/>
        </w:rPr>
        <w:t>.</w:t>
      </w:r>
    </w:p>
    <w:p w14:paraId="3FF7B5B4" w14:textId="217BA989" w:rsidR="0095490A" w:rsidRPr="00C1681E" w:rsidRDefault="00670B12" w:rsidP="00220672">
      <w:pPr>
        <w:pStyle w:val="Heading1"/>
        <w:spacing w:before="0" w:after="240" w:line="240" w:lineRule="auto"/>
        <w:rPr>
          <w:rFonts w:ascii="Times New Roman" w:hAnsi="Times New Roman" w:cs="Times New Roman"/>
          <w:b/>
          <w:bCs/>
          <w:i w:val="0"/>
          <w:iCs w:val="0"/>
          <w:sz w:val="22"/>
          <w:szCs w:val="22"/>
          <w:lang w:val="en-GB"/>
        </w:rPr>
      </w:pPr>
      <w:r w:rsidRPr="00C1681E">
        <w:rPr>
          <w:rFonts w:ascii="Times New Roman" w:hAnsi="Times New Roman" w:cs="Times New Roman"/>
          <w:b/>
          <w:bCs/>
          <w:i w:val="0"/>
          <w:iCs w:val="0"/>
          <w:sz w:val="22"/>
          <w:szCs w:val="22"/>
          <w:lang w:val="en-GB"/>
        </w:rPr>
        <w:t>National Action Plans</w:t>
      </w:r>
    </w:p>
    <w:p w14:paraId="76CC2723" w14:textId="3EB65483" w:rsidR="00AA10C2" w:rsidRPr="00C1681E" w:rsidRDefault="0095490A"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lang w:val="en-GB"/>
        </w:rPr>
        <w:t xml:space="preserve">CPCs </w:t>
      </w:r>
      <w:r w:rsidR="00295265" w:rsidRPr="00C1681E">
        <w:rPr>
          <w:rFonts w:cs="Times New Roman"/>
          <w:lang w:val="en-GB"/>
        </w:rPr>
        <w:t xml:space="preserve">should </w:t>
      </w:r>
      <w:r w:rsidRPr="00C1681E">
        <w:rPr>
          <w:rFonts w:cs="Times New Roman"/>
          <w:lang w:val="en-GB"/>
        </w:rPr>
        <w:t>implement</w:t>
      </w:r>
      <w:r w:rsidR="00120C8D" w:rsidRPr="00C1681E">
        <w:rPr>
          <w:rFonts w:cs="Times New Roman"/>
          <w:lang w:val="en-GB"/>
        </w:rPr>
        <w:t xml:space="preserve"> </w:t>
      </w:r>
      <w:r w:rsidRPr="00C1681E">
        <w:rPr>
          <w:rFonts w:cs="Times New Roman"/>
          <w:lang w:val="en-GB"/>
        </w:rPr>
        <w:t>the FAO International Plan of Action for the Conservation and Management of Sharks (IPOA Sharks).</w:t>
      </w:r>
      <w:r w:rsidRPr="00C1681E">
        <w:rPr>
          <w:rStyle w:val="FootnoteReference"/>
          <w:rFonts w:cs="Times New Roman"/>
          <w:lang w:val="en-GB"/>
        </w:rPr>
        <w:footnoteReference w:id="5"/>
      </w:r>
    </w:p>
    <w:p w14:paraId="287697DA" w14:textId="04D83AEC" w:rsidR="0095490A" w:rsidRPr="00C1681E" w:rsidRDefault="0095490A"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lang w:val="en-GB"/>
        </w:rPr>
        <w:t xml:space="preserve">CPCs </w:t>
      </w:r>
      <w:r w:rsidR="00295265" w:rsidRPr="00C1681E">
        <w:rPr>
          <w:rFonts w:cs="Times New Roman"/>
          <w:lang w:val="en-GB"/>
        </w:rPr>
        <w:t xml:space="preserve">should </w:t>
      </w:r>
      <w:r w:rsidRPr="00C1681E">
        <w:rPr>
          <w:rFonts w:cs="Times New Roman"/>
          <w:lang w:val="en-GB"/>
        </w:rPr>
        <w:t>include their National Plans of Action under the IPOA Sharks in the</w:t>
      </w:r>
      <w:r w:rsidR="00AE161E" w:rsidRPr="00C1681E">
        <w:rPr>
          <w:rFonts w:cs="Times New Roman"/>
          <w:lang w:val="en-GB"/>
        </w:rPr>
        <w:t>ir</w:t>
      </w:r>
      <w:r w:rsidRPr="00C1681E">
        <w:rPr>
          <w:rFonts w:cs="Times New Roman"/>
          <w:lang w:val="en-GB"/>
        </w:rPr>
        <w:t xml:space="preserve"> annual Implementation Report.</w:t>
      </w:r>
    </w:p>
    <w:p w14:paraId="294AB32E" w14:textId="02FF5F78" w:rsidR="00EE011A" w:rsidRPr="00C1681E" w:rsidRDefault="00205FA9" w:rsidP="00220672">
      <w:pPr>
        <w:pStyle w:val="Heading1"/>
        <w:spacing w:before="0" w:after="240" w:line="240" w:lineRule="auto"/>
        <w:rPr>
          <w:rFonts w:ascii="Times New Roman" w:hAnsi="Times New Roman" w:cs="Times New Roman"/>
          <w:b/>
          <w:bCs/>
          <w:i w:val="0"/>
          <w:iCs w:val="0"/>
          <w:sz w:val="22"/>
          <w:szCs w:val="22"/>
          <w:lang w:val="en-GB"/>
        </w:rPr>
      </w:pPr>
      <w:r w:rsidRPr="00C1681E">
        <w:rPr>
          <w:rFonts w:ascii="Times New Roman" w:hAnsi="Times New Roman" w:cs="Times New Roman"/>
          <w:b/>
          <w:bCs/>
          <w:i w:val="0"/>
          <w:iCs w:val="0"/>
          <w:sz w:val="22"/>
          <w:szCs w:val="22"/>
          <w:lang w:val="en-GB"/>
        </w:rPr>
        <w:t>Scientific Work and Recommendations</w:t>
      </w:r>
    </w:p>
    <w:p w14:paraId="4B956879" w14:textId="02A66FB6" w:rsidR="0043043F" w:rsidRPr="00C1681E" w:rsidRDefault="0043043F"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rFonts w:cs="Times New Roman"/>
          <w:lang w:val="en-GB"/>
        </w:rPr>
      </w:pPr>
      <w:bookmarkStart w:id="20" w:name="_Ref130562785"/>
      <w:r w:rsidRPr="00C1681E">
        <w:rPr>
          <w:rFonts w:cs="Times New Roman"/>
          <w:w w:val="105"/>
          <w:lang w:val="en-GB"/>
        </w:rPr>
        <w:t>The</w:t>
      </w:r>
      <w:r w:rsidRPr="00C1681E">
        <w:rPr>
          <w:rFonts w:cs="Times New Roman"/>
          <w:spacing w:val="-5"/>
          <w:w w:val="105"/>
          <w:lang w:val="en-GB"/>
        </w:rPr>
        <w:t xml:space="preserve"> </w:t>
      </w:r>
      <w:r w:rsidRPr="00C1681E">
        <w:rPr>
          <w:rFonts w:cs="Times New Roman"/>
          <w:w w:val="105"/>
          <w:lang w:val="en-GB"/>
        </w:rPr>
        <w:t>IOTC</w:t>
      </w:r>
      <w:r w:rsidRPr="00C1681E">
        <w:rPr>
          <w:rFonts w:cs="Times New Roman"/>
          <w:spacing w:val="-3"/>
          <w:w w:val="105"/>
          <w:lang w:val="en-GB"/>
        </w:rPr>
        <w:t xml:space="preserve"> </w:t>
      </w:r>
      <w:r w:rsidRPr="00C1681E">
        <w:rPr>
          <w:rFonts w:cs="Times New Roman"/>
          <w:lang w:val="en-GB"/>
        </w:rPr>
        <w:t>Scientific</w:t>
      </w:r>
      <w:r w:rsidRPr="00C1681E">
        <w:rPr>
          <w:rFonts w:cs="Times New Roman"/>
          <w:spacing w:val="-4"/>
          <w:w w:val="105"/>
          <w:lang w:val="en-GB"/>
        </w:rPr>
        <w:t xml:space="preserve"> </w:t>
      </w:r>
      <w:r w:rsidRPr="00C1681E">
        <w:rPr>
          <w:rFonts w:cs="Times New Roman"/>
          <w:w w:val="105"/>
          <w:lang w:val="en-GB"/>
        </w:rPr>
        <w:t>Committee</w:t>
      </w:r>
      <w:r w:rsidRPr="00C1681E">
        <w:rPr>
          <w:rFonts w:cs="Times New Roman"/>
          <w:spacing w:val="-5"/>
          <w:w w:val="105"/>
          <w:lang w:val="en-GB"/>
        </w:rPr>
        <w:t xml:space="preserve"> </w:t>
      </w:r>
      <w:r w:rsidRPr="00C1681E">
        <w:rPr>
          <w:rFonts w:cs="Times New Roman"/>
          <w:w w:val="105"/>
          <w:lang w:val="en-GB"/>
        </w:rPr>
        <w:t>shall</w:t>
      </w:r>
      <w:r w:rsidR="00991F1E" w:rsidRPr="00C1681E">
        <w:rPr>
          <w:rFonts w:cs="Times New Roman"/>
          <w:spacing w:val="-5"/>
          <w:w w:val="105"/>
          <w:lang w:val="en-GB"/>
        </w:rPr>
        <w:t xml:space="preserve">, through </w:t>
      </w:r>
      <w:r w:rsidRPr="00C1681E">
        <w:rPr>
          <w:rFonts w:cs="Times New Roman"/>
          <w:w w:val="105"/>
          <w:lang w:val="en-GB"/>
        </w:rPr>
        <w:t>the</w:t>
      </w:r>
      <w:r w:rsidRPr="00C1681E">
        <w:rPr>
          <w:rFonts w:cs="Times New Roman"/>
          <w:spacing w:val="-4"/>
          <w:w w:val="105"/>
          <w:lang w:val="en-GB"/>
        </w:rPr>
        <w:t xml:space="preserve"> </w:t>
      </w:r>
      <w:r w:rsidRPr="00C1681E">
        <w:rPr>
          <w:rFonts w:cs="Times New Roman"/>
          <w:w w:val="105"/>
          <w:lang w:val="en-GB"/>
        </w:rPr>
        <w:t>IOTC</w:t>
      </w:r>
      <w:r w:rsidRPr="00C1681E">
        <w:rPr>
          <w:rFonts w:cs="Times New Roman"/>
          <w:spacing w:val="-4"/>
          <w:w w:val="105"/>
          <w:lang w:val="en-GB"/>
        </w:rPr>
        <w:t xml:space="preserve"> </w:t>
      </w:r>
      <w:r w:rsidRPr="00C1681E">
        <w:rPr>
          <w:rFonts w:cs="Times New Roman"/>
          <w:w w:val="105"/>
          <w:lang w:val="en-GB"/>
        </w:rPr>
        <w:t>Working</w:t>
      </w:r>
      <w:r w:rsidRPr="00C1681E">
        <w:rPr>
          <w:rFonts w:cs="Times New Roman"/>
          <w:spacing w:val="-4"/>
          <w:w w:val="105"/>
          <w:lang w:val="en-GB"/>
        </w:rPr>
        <w:t xml:space="preserve"> </w:t>
      </w:r>
      <w:r w:rsidRPr="00C1681E">
        <w:rPr>
          <w:rFonts w:cs="Times New Roman"/>
          <w:w w:val="105"/>
          <w:lang w:val="en-GB"/>
        </w:rPr>
        <w:t>Party</w:t>
      </w:r>
      <w:r w:rsidRPr="00C1681E">
        <w:rPr>
          <w:rFonts w:cs="Times New Roman"/>
          <w:spacing w:val="-4"/>
          <w:w w:val="105"/>
          <w:lang w:val="en-GB"/>
        </w:rPr>
        <w:t xml:space="preserve"> </w:t>
      </w:r>
      <w:r w:rsidRPr="00C1681E">
        <w:rPr>
          <w:rFonts w:cs="Times New Roman"/>
          <w:w w:val="105"/>
          <w:lang w:val="en-GB"/>
        </w:rPr>
        <w:t>on</w:t>
      </w:r>
      <w:r w:rsidRPr="00C1681E">
        <w:rPr>
          <w:rFonts w:cs="Times New Roman"/>
          <w:spacing w:val="-4"/>
          <w:w w:val="105"/>
          <w:lang w:val="en-GB"/>
        </w:rPr>
        <w:t xml:space="preserve"> </w:t>
      </w:r>
      <w:r w:rsidRPr="00C1681E">
        <w:rPr>
          <w:rFonts w:cs="Times New Roman"/>
          <w:w w:val="105"/>
          <w:lang w:val="en-GB"/>
        </w:rPr>
        <w:t>Ecosystems</w:t>
      </w:r>
      <w:r w:rsidRPr="00C1681E">
        <w:rPr>
          <w:rFonts w:cs="Times New Roman"/>
          <w:spacing w:val="-6"/>
          <w:w w:val="105"/>
          <w:lang w:val="en-GB"/>
        </w:rPr>
        <w:t xml:space="preserve"> </w:t>
      </w:r>
      <w:r w:rsidRPr="00C1681E">
        <w:rPr>
          <w:rFonts w:cs="Times New Roman"/>
          <w:w w:val="105"/>
          <w:lang w:val="en-GB"/>
        </w:rPr>
        <w:t>and</w:t>
      </w:r>
      <w:r w:rsidRPr="00C1681E">
        <w:rPr>
          <w:rFonts w:cs="Times New Roman"/>
          <w:spacing w:val="-4"/>
          <w:w w:val="105"/>
          <w:lang w:val="en-GB"/>
        </w:rPr>
        <w:t xml:space="preserve"> </w:t>
      </w:r>
      <w:r w:rsidRPr="00C1681E">
        <w:rPr>
          <w:rFonts w:cs="Times New Roman"/>
          <w:w w:val="105"/>
          <w:lang w:val="en-GB"/>
        </w:rPr>
        <w:t>Bycatch</w:t>
      </w:r>
      <w:r w:rsidR="00991F1E" w:rsidRPr="00C1681E">
        <w:rPr>
          <w:rFonts w:cs="Times New Roman"/>
          <w:w w:val="105"/>
          <w:lang w:val="en-GB"/>
        </w:rPr>
        <w:t>,</w:t>
      </w:r>
      <w:r w:rsidRPr="00C1681E">
        <w:rPr>
          <w:rFonts w:cs="Times New Roman"/>
          <w:w w:val="105"/>
          <w:lang w:val="en-GB"/>
        </w:rPr>
        <w:t xml:space="preserve"> continue its work on identifying and monitoring the status of sharks until such time as comprehensive assessments</w:t>
      </w:r>
      <w:r w:rsidRPr="00C1681E">
        <w:rPr>
          <w:rFonts w:cs="Times New Roman"/>
          <w:spacing w:val="-6"/>
          <w:w w:val="105"/>
          <w:lang w:val="en-GB"/>
        </w:rPr>
        <w:t xml:space="preserve"> </w:t>
      </w:r>
      <w:r w:rsidRPr="00C1681E">
        <w:rPr>
          <w:rFonts w:cs="Times New Roman"/>
          <w:w w:val="105"/>
          <w:lang w:val="en-GB"/>
        </w:rPr>
        <w:t>are</w:t>
      </w:r>
      <w:r w:rsidRPr="00C1681E">
        <w:rPr>
          <w:rFonts w:cs="Times New Roman"/>
          <w:spacing w:val="-4"/>
          <w:w w:val="105"/>
          <w:lang w:val="en-GB"/>
        </w:rPr>
        <w:t xml:space="preserve"> </w:t>
      </w:r>
      <w:r w:rsidRPr="00C1681E">
        <w:rPr>
          <w:rFonts w:cs="Times New Roman"/>
          <w:w w:val="105"/>
          <w:lang w:val="en-GB"/>
        </w:rPr>
        <w:t>possible</w:t>
      </w:r>
      <w:r w:rsidRPr="00C1681E">
        <w:rPr>
          <w:rFonts w:cs="Times New Roman"/>
          <w:spacing w:val="-5"/>
          <w:w w:val="105"/>
          <w:lang w:val="en-GB"/>
        </w:rPr>
        <w:t xml:space="preserve"> </w:t>
      </w:r>
      <w:r w:rsidRPr="00C1681E">
        <w:rPr>
          <w:rFonts w:cs="Times New Roman"/>
          <w:w w:val="105"/>
          <w:lang w:val="en-GB"/>
        </w:rPr>
        <w:t>for</w:t>
      </w:r>
      <w:r w:rsidRPr="00C1681E">
        <w:rPr>
          <w:rFonts w:cs="Times New Roman"/>
          <w:spacing w:val="-5"/>
          <w:w w:val="105"/>
          <w:lang w:val="en-GB"/>
        </w:rPr>
        <w:t xml:space="preserve"> </w:t>
      </w:r>
      <w:r w:rsidRPr="00C1681E">
        <w:rPr>
          <w:rFonts w:cs="Times New Roman"/>
          <w:w w:val="105"/>
          <w:lang w:val="en-GB"/>
        </w:rPr>
        <w:t>all</w:t>
      </w:r>
      <w:r w:rsidRPr="00C1681E">
        <w:rPr>
          <w:rFonts w:cs="Times New Roman"/>
          <w:spacing w:val="-5"/>
          <w:w w:val="105"/>
          <w:lang w:val="en-GB"/>
        </w:rPr>
        <w:t xml:space="preserve"> </w:t>
      </w:r>
      <w:r w:rsidRPr="00C1681E">
        <w:rPr>
          <w:rFonts w:cs="Times New Roman"/>
          <w:w w:val="105"/>
          <w:lang w:val="en-GB"/>
        </w:rPr>
        <w:t>relevant</w:t>
      </w:r>
      <w:r w:rsidRPr="00C1681E">
        <w:rPr>
          <w:rFonts w:cs="Times New Roman"/>
          <w:spacing w:val="-6"/>
          <w:w w:val="105"/>
          <w:lang w:val="en-GB"/>
        </w:rPr>
        <w:t xml:space="preserve"> </w:t>
      </w:r>
      <w:r w:rsidRPr="00C1681E">
        <w:rPr>
          <w:rFonts w:cs="Times New Roman"/>
          <w:w w:val="105"/>
          <w:lang w:val="en-GB"/>
        </w:rPr>
        <w:t>shark</w:t>
      </w:r>
      <w:r w:rsidR="0033417B" w:rsidRPr="00C1681E">
        <w:rPr>
          <w:rFonts w:cs="Times New Roman"/>
          <w:w w:val="105"/>
          <w:lang w:val="en-GB"/>
        </w:rPr>
        <w:t>s</w:t>
      </w:r>
      <w:r w:rsidR="00320C7E" w:rsidRPr="00C1681E">
        <w:rPr>
          <w:rFonts w:cs="Times New Roman"/>
          <w:w w:val="105"/>
          <w:lang w:val="en-GB"/>
        </w:rPr>
        <w:t>,</w:t>
      </w:r>
      <w:r w:rsidR="0033417B" w:rsidRPr="00C1681E">
        <w:rPr>
          <w:rFonts w:cs="Times New Roman"/>
          <w:w w:val="105"/>
          <w:lang w:val="en-GB"/>
        </w:rPr>
        <w:t xml:space="preserve"> including </w:t>
      </w:r>
      <w:r w:rsidR="0033417B" w:rsidRPr="00C1681E">
        <w:rPr>
          <w:rFonts w:cs="Times New Roman"/>
          <w:spacing w:val="-5"/>
          <w:w w:val="105"/>
          <w:lang w:val="en-GB"/>
        </w:rPr>
        <w:t xml:space="preserve">those listed in paragraph </w:t>
      </w:r>
      <w:r w:rsidR="002A352C" w:rsidRPr="00C1681E">
        <w:rPr>
          <w:rFonts w:cs="Times New Roman"/>
          <w:w w:val="105"/>
          <w:lang w:val="en-GB"/>
        </w:rPr>
        <w:fldChar w:fldCharType="begin"/>
      </w:r>
      <w:r w:rsidR="002A352C" w:rsidRPr="00C1681E">
        <w:rPr>
          <w:rFonts w:cs="Times New Roman"/>
          <w:w w:val="105"/>
          <w:lang w:val="en-GB"/>
        </w:rPr>
        <w:instrText xml:space="preserve"> REF _Ref129349554 \r \h  \* MERGEFORMAT </w:instrText>
      </w:r>
      <w:r w:rsidR="002A352C" w:rsidRPr="00C1681E">
        <w:rPr>
          <w:rFonts w:cs="Times New Roman"/>
          <w:w w:val="105"/>
          <w:lang w:val="en-GB"/>
        </w:rPr>
      </w:r>
      <w:r w:rsidR="002A352C" w:rsidRPr="00C1681E">
        <w:rPr>
          <w:rFonts w:cs="Times New Roman"/>
          <w:w w:val="105"/>
          <w:lang w:val="en-GB"/>
        </w:rPr>
        <w:fldChar w:fldCharType="separate"/>
      </w:r>
      <w:r w:rsidR="001801D8" w:rsidRPr="00C1681E">
        <w:rPr>
          <w:rFonts w:cs="Times New Roman"/>
          <w:w w:val="105"/>
          <w:lang w:val="en-GB"/>
        </w:rPr>
        <w:t>3</w:t>
      </w:r>
      <w:r w:rsidR="002A352C" w:rsidRPr="00C1681E">
        <w:rPr>
          <w:rFonts w:cs="Times New Roman"/>
          <w:w w:val="105"/>
          <w:lang w:val="en-GB"/>
        </w:rPr>
        <w:fldChar w:fldCharType="end"/>
      </w:r>
      <w:r w:rsidR="003F31FC" w:rsidRPr="00C1681E">
        <w:rPr>
          <w:rFonts w:cs="Times New Roman"/>
          <w:spacing w:val="-5"/>
          <w:w w:val="105"/>
          <w:lang w:val="en-GB"/>
        </w:rPr>
        <w:t>,</w:t>
      </w:r>
      <w:r w:rsidR="0033417B" w:rsidRPr="00C1681E">
        <w:rPr>
          <w:rFonts w:cs="Times New Roman"/>
          <w:w w:val="105"/>
          <w:lang w:val="en-GB"/>
        </w:rPr>
        <w:t xml:space="preserve"> silky sharks, hammerhead sharks and mako sharks</w:t>
      </w:r>
      <w:r w:rsidRPr="00C1681E">
        <w:rPr>
          <w:rFonts w:cs="Times New Roman"/>
          <w:w w:val="105"/>
          <w:lang w:val="en-GB"/>
        </w:rPr>
        <w:t>.</w:t>
      </w:r>
      <w:r w:rsidRPr="00C1681E">
        <w:rPr>
          <w:rFonts w:cs="Times New Roman"/>
          <w:spacing w:val="-5"/>
          <w:w w:val="105"/>
          <w:lang w:val="en-GB"/>
        </w:rPr>
        <w:t xml:space="preserve"> </w:t>
      </w:r>
      <w:r w:rsidR="00320C7E" w:rsidRPr="00C1681E">
        <w:rPr>
          <w:rFonts w:cs="Times New Roman"/>
          <w:w w:val="105"/>
          <w:lang w:val="en-GB"/>
        </w:rPr>
        <w:t>T</w:t>
      </w:r>
      <w:r w:rsidRPr="00C1681E">
        <w:rPr>
          <w:rFonts w:cs="Times New Roman"/>
          <w:w w:val="105"/>
          <w:lang w:val="en-GB"/>
        </w:rPr>
        <w:t>he</w:t>
      </w:r>
      <w:r w:rsidR="00051EC0" w:rsidRPr="00C1681E">
        <w:rPr>
          <w:rFonts w:cs="Times New Roman"/>
          <w:w w:val="105"/>
          <w:lang w:val="en-GB"/>
        </w:rPr>
        <w:t xml:space="preserve"> IOTC</w:t>
      </w:r>
      <w:r w:rsidRPr="00C1681E">
        <w:rPr>
          <w:rFonts w:cs="Times New Roman"/>
          <w:spacing w:val="-4"/>
          <w:w w:val="105"/>
          <w:lang w:val="en-GB"/>
        </w:rPr>
        <w:t xml:space="preserve"> </w:t>
      </w:r>
      <w:r w:rsidR="00300C17" w:rsidRPr="00C1681E">
        <w:rPr>
          <w:rFonts w:cs="Times New Roman"/>
          <w:w w:val="105"/>
          <w:lang w:val="en-GB"/>
        </w:rPr>
        <w:t>Scientific Committee</w:t>
      </w:r>
      <w:r w:rsidRPr="00C1681E">
        <w:rPr>
          <w:rFonts w:cs="Times New Roman"/>
          <w:w w:val="105"/>
          <w:lang w:val="en-GB"/>
        </w:rPr>
        <w:t xml:space="preserve"> </w:t>
      </w:r>
      <w:r w:rsidR="00320C7E" w:rsidRPr="00C1681E">
        <w:rPr>
          <w:rFonts w:cs="Times New Roman"/>
          <w:w w:val="105"/>
          <w:lang w:val="en-GB"/>
        </w:rPr>
        <w:t xml:space="preserve">shall </w:t>
      </w:r>
      <w:r w:rsidRPr="00C1681E">
        <w:rPr>
          <w:rFonts w:cs="Times New Roman"/>
          <w:w w:val="105"/>
          <w:lang w:val="en-GB"/>
        </w:rPr>
        <w:t>establish</w:t>
      </w:r>
      <w:r w:rsidR="00051EC0" w:rsidRPr="00C1681E">
        <w:rPr>
          <w:rFonts w:cs="Times New Roman"/>
          <w:w w:val="105"/>
          <w:lang w:val="en-GB"/>
        </w:rPr>
        <w:t xml:space="preserve"> t</w:t>
      </w:r>
      <w:r w:rsidRPr="00C1681E">
        <w:rPr>
          <w:rFonts w:cs="Times New Roman"/>
          <w:w w:val="105"/>
          <w:lang w:val="en-GB"/>
        </w:rPr>
        <w:t xml:space="preserve">erms of </w:t>
      </w:r>
      <w:r w:rsidR="00051EC0" w:rsidRPr="00C1681E">
        <w:rPr>
          <w:rFonts w:cs="Times New Roman"/>
          <w:w w:val="105"/>
          <w:lang w:val="en-GB"/>
        </w:rPr>
        <w:t>r</w:t>
      </w:r>
      <w:r w:rsidRPr="00C1681E">
        <w:rPr>
          <w:rFonts w:cs="Times New Roman"/>
          <w:w w:val="105"/>
          <w:lang w:val="en-GB"/>
        </w:rPr>
        <w:t xml:space="preserve">eference </w:t>
      </w:r>
      <w:r w:rsidR="001343A1" w:rsidRPr="00C1681E">
        <w:rPr>
          <w:rFonts w:cs="Times New Roman"/>
          <w:w w:val="105"/>
          <w:lang w:val="en-GB"/>
        </w:rPr>
        <w:t xml:space="preserve">for </w:t>
      </w:r>
      <w:r w:rsidR="00300C17" w:rsidRPr="00C1681E">
        <w:rPr>
          <w:rFonts w:cs="Times New Roman"/>
          <w:w w:val="105"/>
          <w:lang w:val="en-GB"/>
        </w:rPr>
        <w:t xml:space="preserve">a long term-project on sharks in </w:t>
      </w:r>
      <w:r w:rsidR="00051EC0" w:rsidRPr="00C1681E">
        <w:rPr>
          <w:rFonts w:cs="Times New Roman"/>
          <w:w w:val="105"/>
          <w:lang w:val="en-GB"/>
        </w:rPr>
        <w:t xml:space="preserve">the </w:t>
      </w:r>
      <w:r w:rsidR="00300C17" w:rsidRPr="00C1681E">
        <w:rPr>
          <w:rFonts w:cs="Times New Roman"/>
          <w:w w:val="105"/>
          <w:lang w:val="en-GB"/>
        </w:rPr>
        <w:t>IOTC area of competence</w:t>
      </w:r>
      <w:r w:rsidR="00300C17" w:rsidRPr="00C1681E" w:rsidDel="00300C17">
        <w:rPr>
          <w:rFonts w:cs="Times New Roman"/>
          <w:w w:val="105"/>
          <w:lang w:val="en-GB"/>
        </w:rPr>
        <w:t xml:space="preserve"> </w:t>
      </w:r>
      <w:r w:rsidR="00300C17" w:rsidRPr="00C1681E">
        <w:rPr>
          <w:rFonts w:cs="Times New Roman"/>
          <w:w w:val="105"/>
          <w:lang w:val="en-GB"/>
        </w:rPr>
        <w:t xml:space="preserve">to be considered by the </w:t>
      </w:r>
      <w:r w:rsidRPr="00C1681E">
        <w:rPr>
          <w:rFonts w:cs="Times New Roman"/>
          <w:w w:val="105"/>
          <w:lang w:val="en-GB"/>
        </w:rPr>
        <w:t>Commission</w:t>
      </w:r>
      <w:r w:rsidR="001343A1" w:rsidRPr="00C1681E">
        <w:rPr>
          <w:rFonts w:cs="Times New Roman"/>
          <w:w w:val="105"/>
          <w:lang w:val="en-GB"/>
        </w:rPr>
        <w:t xml:space="preserve"> at its </w:t>
      </w:r>
      <w:r w:rsidR="00140031" w:rsidRPr="00C1681E">
        <w:rPr>
          <w:w w:val="105"/>
          <w:lang w:val="en-GB"/>
        </w:rPr>
        <w:t xml:space="preserve">annual </w:t>
      </w:r>
      <w:r w:rsidR="00EC394D" w:rsidRPr="00C1681E">
        <w:rPr>
          <w:w w:val="105"/>
          <w:lang w:val="en-GB"/>
        </w:rPr>
        <w:t xml:space="preserve">Session </w:t>
      </w:r>
      <w:r w:rsidR="001343A1" w:rsidRPr="00C1681E">
        <w:rPr>
          <w:w w:val="105"/>
          <w:lang w:val="en-GB"/>
        </w:rPr>
        <w:t>in 202</w:t>
      </w:r>
      <w:r w:rsidR="00D700C5" w:rsidRPr="00C1681E">
        <w:rPr>
          <w:w w:val="105"/>
          <w:lang w:val="en-GB"/>
        </w:rPr>
        <w:t>6</w:t>
      </w:r>
      <w:r w:rsidRPr="00C1681E">
        <w:rPr>
          <w:rFonts w:cs="Times New Roman"/>
          <w:w w:val="105"/>
          <w:lang w:val="en-GB"/>
        </w:rPr>
        <w:t>, with the aim to ensure the collection of data required for performing reliable stock assessments for key shark species</w:t>
      </w:r>
      <w:r w:rsidR="0033417B" w:rsidRPr="00C1681E">
        <w:rPr>
          <w:rFonts w:cs="Times New Roman"/>
          <w:w w:val="105"/>
          <w:lang w:val="en-GB"/>
        </w:rPr>
        <w:t xml:space="preserve">, including </w:t>
      </w:r>
      <w:r w:rsidR="0033417B" w:rsidRPr="00C1681E">
        <w:rPr>
          <w:rFonts w:cs="Times New Roman"/>
          <w:spacing w:val="-5"/>
          <w:w w:val="105"/>
          <w:lang w:val="en-GB"/>
        </w:rPr>
        <w:t xml:space="preserve">those listed in paragraph </w:t>
      </w:r>
      <w:r w:rsidR="002A352C" w:rsidRPr="00C1681E">
        <w:rPr>
          <w:rFonts w:cs="Times New Roman"/>
          <w:w w:val="105"/>
          <w:lang w:val="en-GB"/>
        </w:rPr>
        <w:fldChar w:fldCharType="begin"/>
      </w:r>
      <w:r w:rsidR="002A352C" w:rsidRPr="00C1681E">
        <w:rPr>
          <w:rFonts w:cs="Times New Roman"/>
          <w:w w:val="105"/>
          <w:lang w:val="en-GB"/>
        </w:rPr>
        <w:instrText xml:space="preserve"> REF _Ref129349554 \r \h  \* MERGEFORMAT </w:instrText>
      </w:r>
      <w:r w:rsidR="002A352C" w:rsidRPr="00C1681E">
        <w:rPr>
          <w:rFonts w:cs="Times New Roman"/>
          <w:w w:val="105"/>
          <w:lang w:val="en-GB"/>
        </w:rPr>
      </w:r>
      <w:r w:rsidR="002A352C" w:rsidRPr="00C1681E">
        <w:rPr>
          <w:rFonts w:cs="Times New Roman"/>
          <w:w w:val="105"/>
          <w:lang w:val="en-GB"/>
        </w:rPr>
        <w:fldChar w:fldCharType="separate"/>
      </w:r>
      <w:r w:rsidR="001801D8" w:rsidRPr="00C1681E">
        <w:rPr>
          <w:rFonts w:cs="Times New Roman"/>
          <w:w w:val="105"/>
          <w:lang w:val="en-GB"/>
        </w:rPr>
        <w:t>3</w:t>
      </w:r>
      <w:r w:rsidR="002A352C" w:rsidRPr="00C1681E">
        <w:rPr>
          <w:rFonts w:cs="Times New Roman"/>
          <w:w w:val="105"/>
          <w:lang w:val="en-GB"/>
        </w:rPr>
        <w:fldChar w:fldCharType="end"/>
      </w:r>
      <w:r w:rsidR="007B67A0" w:rsidRPr="00C1681E">
        <w:rPr>
          <w:rFonts w:cs="Times New Roman"/>
          <w:spacing w:val="-5"/>
          <w:w w:val="105"/>
          <w:lang w:val="en-GB"/>
        </w:rPr>
        <w:t>,</w:t>
      </w:r>
      <w:r w:rsidR="007B67A0" w:rsidRPr="00C1681E">
        <w:rPr>
          <w:spacing w:val="-5"/>
          <w:w w:val="105"/>
          <w:lang w:val="en-GB"/>
        </w:rPr>
        <w:t xml:space="preserve"> </w:t>
      </w:r>
      <w:r w:rsidR="0033417B" w:rsidRPr="00C1681E">
        <w:rPr>
          <w:rFonts w:cs="Times New Roman"/>
          <w:w w:val="105"/>
          <w:lang w:val="en-GB"/>
        </w:rPr>
        <w:t>silky sharks, hammerhead sharks and mako sharks</w:t>
      </w:r>
      <w:r w:rsidRPr="00C1681E">
        <w:rPr>
          <w:rFonts w:cs="Times New Roman"/>
          <w:w w:val="105"/>
          <w:lang w:val="en-GB"/>
        </w:rPr>
        <w:t>. The project will</w:t>
      </w:r>
      <w:r w:rsidRPr="00C1681E">
        <w:rPr>
          <w:rFonts w:cs="Times New Roman"/>
          <w:spacing w:val="-2"/>
          <w:w w:val="105"/>
          <w:lang w:val="en-GB"/>
        </w:rPr>
        <w:t xml:space="preserve"> </w:t>
      </w:r>
      <w:r w:rsidRPr="00C1681E">
        <w:rPr>
          <w:rFonts w:cs="Times New Roman"/>
          <w:w w:val="105"/>
          <w:lang w:val="en-GB"/>
        </w:rPr>
        <w:t>include:</w:t>
      </w:r>
      <w:bookmarkEnd w:id="20"/>
    </w:p>
    <w:p w14:paraId="4E466973" w14:textId="7577C37F" w:rsidR="0043043F" w:rsidRPr="00C1681E" w:rsidRDefault="0043043F" w:rsidP="00220672">
      <w:pPr>
        <w:pStyle w:val="ListParagraph"/>
        <w:widowControl w:val="0"/>
        <w:numPr>
          <w:ilvl w:val="0"/>
          <w:numId w:val="1"/>
        </w:numPr>
        <w:tabs>
          <w:tab w:val="left" w:pos="1550"/>
        </w:tabs>
        <w:autoSpaceDE w:val="0"/>
        <w:autoSpaceDN w:val="0"/>
        <w:spacing w:after="240" w:line="240" w:lineRule="auto"/>
        <w:ind w:left="1548" w:hanging="288"/>
        <w:contextualSpacing w:val="0"/>
        <w:jc w:val="both"/>
        <w:rPr>
          <w:rFonts w:cs="Times New Roman"/>
          <w:lang w:val="en-GB"/>
        </w:rPr>
      </w:pPr>
      <w:r w:rsidRPr="00C1681E">
        <w:rPr>
          <w:rFonts w:cs="Times New Roman"/>
          <w:w w:val="105"/>
          <w:lang w:val="en-GB"/>
        </w:rPr>
        <w:t>the identification of data gaps for key shark species in</w:t>
      </w:r>
      <w:r w:rsidRPr="00C1681E">
        <w:rPr>
          <w:rFonts w:cs="Times New Roman"/>
          <w:spacing w:val="4"/>
          <w:w w:val="105"/>
          <w:lang w:val="en-GB"/>
        </w:rPr>
        <w:t xml:space="preserve"> </w:t>
      </w:r>
      <w:proofErr w:type="gramStart"/>
      <w:r w:rsidRPr="00C1681E">
        <w:rPr>
          <w:rFonts w:cs="Times New Roman"/>
          <w:w w:val="105"/>
          <w:lang w:val="en-GB"/>
        </w:rPr>
        <w:t>IOTC;</w:t>
      </w:r>
      <w:proofErr w:type="gramEnd"/>
    </w:p>
    <w:p w14:paraId="7E485164" w14:textId="77777777" w:rsidR="0043043F" w:rsidRPr="00C1681E" w:rsidRDefault="0043043F" w:rsidP="00220672">
      <w:pPr>
        <w:pStyle w:val="ListParagraph"/>
        <w:widowControl w:val="0"/>
        <w:numPr>
          <w:ilvl w:val="0"/>
          <w:numId w:val="1"/>
        </w:numPr>
        <w:autoSpaceDE w:val="0"/>
        <w:autoSpaceDN w:val="0"/>
        <w:spacing w:after="240" w:line="240" w:lineRule="auto"/>
        <w:ind w:left="1548" w:hanging="288"/>
        <w:contextualSpacing w:val="0"/>
        <w:jc w:val="both"/>
        <w:rPr>
          <w:rFonts w:cs="Times New Roman"/>
          <w:w w:val="105"/>
          <w:lang w:val="en-GB"/>
        </w:rPr>
      </w:pPr>
      <w:r w:rsidRPr="00C1681E">
        <w:rPr>
          <w:rFonts w:cs="Times New Roman"/>
          <w:w w:val="105"/>
          <w:lang w:val="en-GB"/>
        </w:rPr>
        <w:t xml:space="preserve">the collection of relevant data, including through direct contacts with CPC national administrations, research institutes and </w:t>
      </w:r>
      <w:proofErr w:type="gramStart"/>
      <w:r w:rsidRPr="00C1681E">
        <w:rPr>
          <w:rFonts w:cs="Times New Roman"/>
          <w:w w:val="105"/>
          <w:lang w:val="en-GB"/>
        </w:rPr>
        <w:t>stakeholders;</w:t>
      </w:r>
      <w:proofErr w:type="gramEnd"/>
    </w:p>
    <w:p w14:paraId="1550F7D8" w14:textId="15588C52" w:rsidR="0043043F" w:rsidRPr="00C1681E" w:rsidRDefault="0043043F" w:rsidP="00220672">
      <w:pPr>
        <w:pStyle w:val="ListParagraph"/>
        <w:widowControl w:val="0"/>
        <w:numPr>
          <w:ilvl w:val="0"/>
          <w:numId w:val="1"/>
        </w:numPr>
        <w:autoSpaceDE w:val="0"/>
        <w:autoSpaceDN w:val="0"/>
        <w:spacing w:after="240" w:line="240" w:lineRule="auto"/>
        <w:ind w:left="1548" w:hanging="288"/>
        <w:contextualSpacing w:val="0"/>
        <w:jc w:val="both"/>
        <w:rPr>
          <w:rFonts w:cs="Times New Roman"/>
          <w:w w:val="105"/>
          <w:lang w:val="en-GB"/>
        </w:rPr>
      </w:pPr>
      <w:r w:rsidRPr="00C1681E">
        <w:rPr>
          <w:rFonts w:cs="Times New Roman"/>
          <w:w w:val="105"/>
          <w:lang w:val="en-GB"/>
        </w:rPr>
        <w:t xml:space="preserve">any other activity that could contribute to improving the collection of data required for performing stock assessments of key shark species in </w:t>
      </w:r>
      <w:proofErr w:type="gramStart"/>
      <w:r w:rsidRPr="00C1681E">
        <w:rPr>
          <w:rFonts w:cs="Times New Roman"/>
          <w:w w:val="105"/>
          <w:lang w:val="en-GB"/>
        </w:rPr>
        <w:t>IOTC</w:t>
      </w:r>
      <w:r w:rsidR="00DB343A" w:rsidRPr="00C1681E">
        <w:rPr>
          <w:rFonts w:cs="Times New Roman"/>
          <w:w w:val="105"/>
          <w:lang w:val="en-GB"/>
        </w:rPr>
        <w:t>;</w:t>
      </w:r>
      <w:proofErr w:type="gramEnd"/>
    </w:p>
    <w:p w14:paraId="30754C65" w14:textId="6C2F7B4B" w:rsidR="00385B4E" w:rsidRPr="00C1681E" w:rsidRDefault="00DB343A" w:rsidP="00220672">
      <w:pPr>
        <w:pStyle w:val="ListParagraph"/>
        <w:widowControl w:val="0"/>
        <w:numPr>
          <w:ilvl w:val="0"/>
          <w:numId w:val="1"/>
        </w:numPr>
        <w:autoSpaceDE w:val="0"/>
        <w:autoSpaceDN w:val="0"/>
        <w:spacing w:after="240" w:line="240" w:lineRule="auto"/>
        <w:ind w:left="1548" w:hanging="288"/>
        <w:contextualSpacing w:val="0"/>
        <w:jc w:val="both"/>
        <w:rPr>
          <w:rFonts w:cs="Times New Roman"/>
          <w:w w:val="105"/>
          <w:lang w:val="en-GB"/>
        </w:rPr>
      </w:pPr>
      <w:r w:rsidRPr="00C1681E">
        <w:rPr>
          <w:rFonts w:cs="Times New Roman"/>
          <w:w w:val="105"/>
          <w:lang w:val="en-GB"/>
        </w:rPr>
        <w:t>the d</w:t>
      </w:r>
      <w:r w:rsidR="00385B4E" w:rsidRPr="00C1681E">
        <w:rPr>
          <w:rFonts w:cs="Times New Roman"/>
          <w:w w:val="105"/>
          <w:lang w:val="en-GB"/>
        </w:rPr>
        <w:t>evelop</w:t>
      </w:r>
      <w:r w:rsidRPr="00C1681E">
        <w:rPr>
          <w:rFonts w:cs="Times New Roman"/>
          <w:w w:val="105"/>
          <w:lang w:val="en-GB"/>
        </w:rPr>
        <w:t>ment</w:t>
      </w:r>
      <w:r w:rsidR="00374017" w:rsidRPr="00C1681E">
        <w:rPr>
          <w:rFonts w:cs="Times New Roman"/>
          <w:w w:val="105"/>
          <w:lang w:val="en-GB"/>
        </w:rPr>
        <w:t xml:space="preserve"> and further improvement</w:t>
      </w:r>
      <w:r w:rsidRPr="00C1681E">
        <w:rPr>
          <w:rFonts w:cs="Times New Roman"/>
          <w:w w:val="105"/>
          <w:lang w:val="en-GB"/>
        </w:rPr>
        <w:t xml:space="preserve"> of</w:t>
      </w:r>
      <w:r w:rsidR="00385B4E" w:rsidRPr="00C1681E">
        <w:rPr>
          <w:rFonts w:cs="Times New Roman"/>
          <w:w w:val="105"/>
          <w:lang w:val="en-GB"/>
        </w:rPr>
        <w:t xml:space="preserve"> shark </w:t>
      </w:r>
      <w:r w:rsidR="00210BEF" w:rsidRPr="00C1681E">
        <w:rPr>
          <w:rFonts w:cs="Times New Roman"/>
          <w:w w:val="105"/>
          <w:lang w:val="en-GB"/>
        </w:rPr>
        <w:t>identification guides</w:t>
      </w:r>
      <w:r w:rsidR="00385B4E" w:rsidRPr="00C1681E">
        <w:rPr>
          <w:rFonts w:cs="Times New Roman"/>
          <w:w w:val="105"/>
          <w:lang w:val="en-GB"/>
        </w:rPr>
        <w:t xml:space="preserve"> for relevant </w:t>
      </w:r>
      <w:r w:rsidRPr="00C1681E">
        <w:rPr>
          <w:rFonts w:cs="Times New Roman"/>
          <w:w w:val="105"/>
          <w:lang w:val="en-GB"/>
        </w:rPr>
        <w:t xml:space="preserve">shark </w:t>
      </w:r>
      <w:r w:rsidR="00385B4E" w:rsidRPr="00C1681E">
        <w:rPr>
          <w:rFonts w:cs="Times New Roman"/>
          <w:w w:val="105"/>
          <w:lang w:val="en-GB"/>
        </w:rPr>
        <w:t xml:space="preserve">species to provide a better overview on the compliance status of CPCs and thereby </w:t>
      </w:r>
      <w:r w:rsidRPr="00C1681E">
        <w:rPr>
          <w:rFonts w:cs="Times New Roman"/>
          <w:w w:val="105"/>
          <w:lang w:val="en-GB"/>
        </w:rPr>
        <w:t xml:space="preserve">assist </w:t>
      </w:r>
      <w:r w:rsidR="00385B4E" w:rsidRPr="00C1681E">
        <w:rPr>
          <w:rFonts w:cs="Times New Roman"/>
          <w:w w:val="105"/>
          <w:lang w:val="en-GB"/>
        </w:rPr>
        <w:t>C</w:t>
      </w:r>
      <w:r w:rsidRPr="00C1681E">
        <w:rPr>
          <w:rFonts w:cs="Times New Roman"/>
          <w:w w:val="105"/>
          <w:lang w:val="en-GB"/>
        </w:rPr>
        <w:t>P</w:t>
      </w:r>
      <w:r w:rsidR="00385B4E" w:rsidRPr="00C1681E">
        <w:rPr>
          <w:rFonts w:cs="Times New Roman"/>
          <w:w w:val="105"/>
          <w:lang w:val="en-GB"/>
        </w:rPr>
        <w:t>Cs to comply with their reporting</w:t>
      </w:r>
      <w:r w:rsidRPr="00C1681E">
        <w:rPr>
          <w:rFonts w:cs="Times New Roman"/>
          <w:w w:val="105"/>
          <w:lang w:val="en-GB"/>
        </w:rPr>
        <w:t xml:space="preserve"> obligations</w:t>
      </w:r>
      <w:r w:rsidR="0033417B" w:rsidRPr="00C1681E">
        <w:rPr>
          <w:rFonts w:cs="Times New Roman"/>
          <w:w w:val="105"/>
          <w:lang w:val="en-GB"/>
        </w:rPr>
        <w:t>.</w:t>
      </w:r>
      <w:r w:rsidR="00374017" w:rsidRPr="00C1681E">
        <w:rPr>
          <w:rFonts w:cs="Times New Roman"/>
          <w:w w:val="105"/>
          <w:lang w:val="en-GB"/>
        </w:rPr>
        <w:t xml:space="preserve"> The IOTC Executive Secretary shall make these shark identification guides available on the IOTC website and distribute them among CPCs in regular intervals.</w:t>
      </w:r>
    </w:p>
    <w:p w14:paraId="448EAEF2" w14:textId="23685944" w:rsidR="007B0D88" w:rsidRPr="00C1681E" w:rsidRDefault="0043043F" w:rsidP="00220672">
      <w:pPr>
        <w:pStyle w:val="BodyText"/>
        <w:spacing w:after="240"/>
        <w:ind w:left="829" w:right="109"/>
        <w:jc w:val="both"/>
        <w:rPr>
          <w:w w:val="105"/>
          <w:lang w:val="en-GB"/>
        </w:rPr>
      </w:pPr>
      <w:r w:rsidRPr="00C1681E">
        <w:rPr>
          <w:w w:val="105"/>
          <w:lang w:val="en-GB"/>
        </w:rPr>
        <w:t>CPCs are encouraged to contribute financially to the implementation of the project.</w:t>
      </w:r>
    </w:p>
    <w:p w14:paraId="3D7B92A5" w14:textId="17BD7BA7" w:rsidR="00991F1E" w:rsidRPr="00C1681E" w:rsidRDefault="00991F1E"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w w:val="105"/>
          <w:lang w:val="en-GB"/>
        </w:rPr>
      </w:pPr>
      <w:r w:rsidRPr="00C1681E">
        <w:rPr>
          <w:w w:val="105"/>
          <w:lang w:val="en-GB"/>
        </w:rPr>
        <w:t>The IOTC Scientific Committee shall advise the Commission on the population status of relevant sharks, on their vulnerability to overfishing, and on whether precautionary management of these species</w:t>
      </w:r>
      <w:r w:rsidR="005816FF" w:rsidRPr="00C1681E">
        <w:rPr>
          <w:w w:val="105"/>
          <w:lang w:val="en-GB"/>
        </w:rPr>
        <w:t>,</w:t>
      </w:r>
      <w:r w:rsidRPr="00C1681E">
        <w:rPr>
          <w:w w:val="105"/>
          <w:lang w:val="en-GB"/>
        </w:rPr>
        <w:t xml:space="preserve"> through the application of specific measures such as the measure in paragraph 3</w:t>
      </w:r>
      <w:r w:rsidR="005816FF" w:rsidRPr="00C1681E">
        <w:rPr>
          <w:w w:val="105"/>
          <w:lang w:val="en-GB"/>
        </w:rPr>
        <w:t>,</w:t>
      </w:r>
      <w:r w:rsidRPr="00C1681E">
        <w:rPr>
          <w:w w:val="105"/>
          <w:lang w:val="en-GB"/>
        </w:rPr>
        <w:t xml:space="preserve"> is recommended.</w:t>
      </w:r>
    </w:p>
    <w:p w14:paraId="46B2553E" w14:textId="6CDC53EB" w:rsidR="0043043F" w:rsidRPr="00C1681E" w:rsidRDefault="0043043F"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w w:val="105"/>
          <w:lang w:val="en-GB"/>
        </w:rPr>
        <w:t xml:space="preserve">CPCs </w:t>
      </w:r>
      <w:r w:rsidR="00300C17" w:rsidRPr="00C1681E">
        <w:rPr>
          <w:rFonts w:cs="Times New Roman"/>
          <w:w w:val="105"/>
          <w:lang w:val="en-GB"/>
        </w:rPr>
        <w:t xml:space="preserve">with </w:t>
      </w:r>
      <w:r w:rsidR="00300C17" w:rsidRPr="00C1681E">
        <w:rPr>
          <w:rFonts w:cs="Times New Roman"/>
          <w:lang w:val="en-GB"/>
        </w:rPr>
        <w:t>reported</w:t>
      </w:r>
      <w:r w:rsidR="00300C17" w:rsidRPr="00C1681E">
        <w:rPr>
          <w:rFonts w:cs="Times New Roman"/>
          <w:w w:val="105"/>
          <w:lang w:val="en-GB"/>
        </w:rPr>
        <w:t xml:space="preserve"> catches and landings of sharks </w:t>
      </w:r>
      <w:r w:rsidRPr="00C1681E">
        <w:rPr>
          <w:rFonts w:cs="Times New Roman"/>
          <w:w w:val="105"/>
          <w:lang w:val="en-GB"/>
        </w:rPr>
        <w:t xml:space="preserve">shall </w:t>
      </w:r>
      <w:r w:rsidR="00170F27" w:rsidRPr="00C1681E">
        <w:rPr>
          <w:rFonts w:cs="Times New Roman"/>
          <w:w w:val="105"/>
          <w:lang w:val="en-GB"/>
        </w:rPr>
        <w:t xml:space="preserve">endeavour to </w:t>
      </w:r>
      <w:r w:rsidRPr="00C1681E">
        <w:rPr>
          <w:rFonts w:cs="Times New Roman"/>
          <w:w w:val="105"/>
          <w:lang w:val="en-GB"/>
        </w:rPr>
        <w:t>undertake research</w:t>
      </w:r>
      <w:r w:rsidRPr="00C1681E">
        <w:rPr>
          <w:rFonts w:cs="Times New Roman"/>
          <w:spacing w:val="3"/>
          <w:w w:val="105"/>
          <w:lang w:val="en-GB"/>
        </w:rPr>
        <w:t xml:space="preserve"> </w:t>
      </w:r>
      <w:r w:rsidRPr="00C1681E">
        <w:rPr>
          <w:rFonts w:cs="Times New Roman"/>
          <w:w w:val="105"/>
          <w:lang w:val="en-GB"/>
        </w:rPr>
        <w:t>to:</w:t>
      </w:r>
    </w:p>
    <w:p w14:paraId="468C80AC" w14:textId="3CAE91F8" w:rsidR="00907051" w:rsidRPr="00C1681E" w:rsidRDefault="0043043F" w:rsidP="00220672">
      <w:pPr>
        <w:pStyle w:val="ListParagraph"/>
        <w:widowControl w:val="0"/>
        <w:numPr>
          <w:ilvl w:val="0"/>
          <w:numId w:val="11"/>
        </w:numPr>
        <w:autoSpaceDE w:val="0"/>
        <w:autoSpaceDN w:val="0"/>
        <w:spacing w:after="240" w:line="240" w:lineRule="auto"/>
        <w:ind w:left="1530" w:right="250" w:hanging="270"/>
        <w:contextualSpacing w:val="0"/>
        <w:jc w:val="both"/>
        <w:rPr>
          <w:rFonts w:cs="Times New Roman"/>
          <w:lang w:val="en-GB"/>
        </w:rPr>
      </w:pPr>
      <w:r w:rsidRPr="00C1681E">
        <w:rPr>
          <w:rFonts w:cs="Times New Roman"/>
          <w:w w:val="105"/>
          <w:lang w:val="en-GB"/>
        </w:rPr>
        <w:t>identify</w:t>
      </w:r>
      <w:r w:rsidRPr="00C1681E">
        <w:rPr>
          <w:rFonts w:cs="Times New Roman"/>
          <w:spacing w:val="-5"/>
          <w:w w:val="105"/>
          <w:lang w:val="en-GB"/>
        </w:rPr>
        <w:t xml:space="preserve"> </w:t>
      </w:r>
      <w:r w:rsidRPr="00C1681E">
        <w:rPr>
          <w:rFonts w:cs="Times New Roman"/>
          <w:w w:val="105"/>
          <w:lang w:val="en-GB"/>
        </w:rPr>
        <w:t>ways</w:t>
      </w:r>
      <w:r w:rsidRPr="00C1681E">
        <w:rPr>
          <w:rFonts w:cs="Times New Roman"/>
          <w:spacing w:val="-5"/>
          <w:w w:val="105"/>
          <w:lang w:val="en-GB"/>
        </w:rPr>
        <w:t xml:space="preserve"> </w:t>
      </w:r>
      <w:r w:rsidRPr="00C1681E">
        <w:rPr>
          <w:rFonts w:cs="Times New Roman"/>
          <w:w w:val="105"/>
          <w:lang w:val="en-GB"/>
        </w:rPr>
        <w:t>to</w:t>
      </w:r>
      <w:r w:rsidRPr="00C1681E">
        <w:rPr>
          <w:rFonts w:cs="Times New Roman"/>
          <w:spacing w:val="-5"/>
          <w:w w:val="105"/>
          <w:lang w:val="en-GB"/>
        </w:rPr>
        <w:t xml:space="preserve"> </w:t>
      </w:r>
      <w:r w:rsidRPr="00C1681E">
        <w:rPr>
          <w:rFonts w:cs="Times New Roman"/>
          <w:w w:val="105"/>
          <w:lang w:val="en-GB"/>
        </w:rPr>
        <w:t>make</w:t>
      </w:r>
      <w:r w:rsidRPr="00C1681E">
        <w:rPr>
          <w:rFonts w:cs="Times New Roman"/>
          <w:spacing w:val="-4"/>
          <w:w w:val="105"/>
          <w:lang w:val="en-GB"/>
        </w:rPr>
        <w:t xml:space="preserve"> </w:t>
      </w:r>
      <w:r w:rsidRPr="00C1681E">
        <w:rPr>
          <w:rFonts w:cs="Times New Roman"/>
          <w:w w:val="105"/>
          <w:lang w:val="en-GB"/>
        </w:rPr>
        <w:t>fishing</w:t>
      </w:r>
      <w:r w:rsidRPr="00C1681E">
        <w:rPr>
          <w:rFonts w:cs="Times New Roman"/>
          <w:spacing w:val="-5"/>
          <w:w w:val="105"/>
          <w:lang w:val="en-GB"/>
        </w:rPr>
        <w:t xml:space="preserve"> </w:t>
      </w:r>
      <w:r w:rsidRPr="00C1681E">
        <w:rPr>
          <w:rFonts w:cs="Times New Roman"/>
          <w:w w:val="105"/>
          <w:lang w:val="en-GB"/>
        </w:rPr>
        <w:t>gears</w:t>
      </w:r>
      <w:r w:rsidRPr="00C1681E">
        <w:rPr>
          <w:rFonts w:cs="Times New Roman"/>
          <w:spacing w:val="-5"/>
          <w:w w:val="105"/>
          <w:lang w:val="en-GB"/>
        </w:rPr>
        <w:t xml:space="preserve"> </w:t>
      </w:r>
      <w:r w:rsidRPr="00C1681E">
        <w:rPr>
          <w:rFonts w:cs="Times New Roman"/>
          <w:w w:val="105"/>
          <w:lang w:val="en-GB"/>
        </w:rPr>
        <w:t>more</w:t>
      </w:r>
      <w:r w:rsidRPr="00C1681E">
        <w:rPr>
          <w:rFonts w:cs="Times New Roman"/>
          <w:spacing w:val="-5"/>
          <w:w w:val="105"/>
          <w:lang w:val="en-GB"/>
        </w:rPr>
        <w:t xml:space="preserve"> </w:t>
      </w:r>
      <w:r w:rsidRPr="00C1681E">
        <w:rPr>
          <w:rFonts w:cs="Times New Roman"/>
          <w:w w:val="105"/>
          <w:lang w:val="en-GB"/>
        </w:rPr>
        <w:t>selective</w:t>
      </w:r>
      <w:r w:rsidR="003F40F6" w:rsidRPr="00C1681E">
        <w:rPr>
          <w:rFonts w:cs="Times New Roman"/>
          <w:w w:val="105"/>
          <w:lang w:val="en-GB"/>
        </w:rPr>
        <w:t xml:space="preserve"> and reduce the mortality of </w:t>
      </w:r>
      <w:r w:rsidR="00BF20F9" w:rsidRPr="00C1681E">
        <w:rPr>
          <w:rFonts w:cs="Times New Roman"/>
          <w:w w:val="105"/>
          <w:lang w:val="en-GB"/>
        </w:rPr>
        <w:t>incidentally caught sharks</w:t>
      </w:r>
      <w:r w:rsidR="00BF20F9" w:rsidRPr="00C1681E">
        <w:rPr>
          <w:rFonts w:cs="Times New Roman"/>
          <w:spacing w:val="-5"/>
          <w:w w:val="105"/>
          <w:lang w:val="en-GB"/>
        </w:rPr>
        <w:t xml:space="preserve">, </w:t>
      </w:r>
      <w:proofErr w:type="gramStart"/>
      <w:r w:rsidR="00BF20F9" w:rsidRPr="00C1681E">
        <w:rPr>
          <w:rFonts w:cs="Times New Roman"/>
          <w:spacing w:val="-5"/>
          <w:w w:val="105"/>
          <w:lang w:val="en-GB"/>
        </w:rPr>
        <w:t>in particular</w:t>
      </w:r>
      <w:proofErr w:type="gramEnd"/>
      <w:r w:rsidR="00BF20F9" w:rsidRPr="00C1681E">
        <w:rPr>
          <w:rFonts w:cs="Times New Roman"/>
          <w:spacing w:val="-5"/>
          <w:w w:val="105"/>
          <w:lang w:val="en-GB"/>
        </w:rPr>
        <w:t xml:space="preserve"> those listed in paragraph </w:t>
      </w:r>
      <w:r w:rsidR="002A352C" w:rsidRPr="00C1681E">
        <w:rPr>
          <w:rFonts w:cs="Times New Roman"/>
          <w:w w:val="105"/>
          <w:lang w:val="en-GB"/>
        </w:rPr>
        <w:fldChar w:fldCharType="begin"/>
      </w:r>
      <w:r w:rsidR="002A352C" w:rsidRPr="00C1681E">
        <w:rPr>
          <w:rFonts w:cs="Times New Roman"/>
          <w:w w:val="105"/>
          <w:lang w:val="en-GB"/>
        </w:rPr>
        <w:instrText xml:space="preserve"> REF _Ref129349554 \r \h  \* MERGEFORMAT </w:instrText>
      </w:r>
      <w:r w:rsidR="002A352C" w:rsidRPr="00C1681E">
        <w:rPr>
          <w:rFonts w:cs="Times New Roman"/>
          <w:w w:val="105"/>
          <w:lang w:val="en-GB"/>
        </w:rPr>
      </w:r>
      <w:r w:rsidR="002A352C" w:rsidRPr="00C1681E">
        <w:rPr>
          <w:rFonts w:cs="Times New Roman"/>
          <w:w w:val="105"/>
          <w:lang w:val="en-GB"/>
        </w:rPr>
        <w:fldChar w:fldCharType="separate"/>
      </w:r>
      <w:r w:rsidR="001801D8" w:rsidRPr="00C1681E">
        <w:rPr>
          <w:rFonts w:cs="Times New Roman"/>
          <w:w w:val="105"/>
          <w:lang w:val="en-GB"/>
        </w:rPr>
        <w:t>3</w:t>
      </w:r>
      <w:r w:rsidR="002A352C" w:rsidRPr="00C1681E">
        <w:rPr>
          <w:rFonts w:cs="Times New Roman"/>
          <w:w w:val="105"/>
          <w:lang w:val="en-GB"/>
        </w:rPr>
        <w:fldChar w:fldCharType="end"/>
      </w:r>
      <w:r w:rsidRPr="00C1681E">
        <w:rPr>
          <w:rFonts w:cs="Times New Roman"/>
          <w:w w:val="105"/>
          <w:lang w:val="en-GB"/>
        </w:rPr>
        <w:t>;</w:t>
      </w:r>
    </w:p>
    <w:p w14:paraId="36535EAB" w14:textId="756B423C" w:rsidR="00907051" w:rsidRPr="00C1681E" w:rsidRDefault="0043043F" w:rsidP="00220672">
      <w:pPr>
        <w:pStyle w:val="ListParagraph"/>
        <w:widowControl w:val="0"/>
        <w:numPr>
          <w:ilvl w:val="0"/>
          <w:numId w:val="11"/>
        </w:numPr>
        <w:autoSpaceDE w:val="0"/>
        <w:autoSpaceDN w:val="0"/>
        <w:spacing w:after="240" w:line="240" w:lineRule="auto"/>
        <w:ind w:left="1530" w:right="250" w:hanging="270"/>
        <w:contextualSpacing w:val="0"/>
        <w:jc w:val="both"/>
        <w:rPr>
          <w:rFonts w:cs="Times New Roman"/>
          <w:lang w:val="en-GB"/>
        </w:rPr>
      </w:pPr>
      <w:r w:rsidRPr="00C1681E">
        <w:rPr>
          <w:rFonts w:cs="Times New Roman"/>
          <w:w w:val="105"/>
          <w:lang w:val="en-GB"/>
        </w:rPr>
        <w:t>improve</w:t>
      </w:r>
      <w:r w:rsidRPr="00C1681E">
        <w:rPr>
          <w:rFonts w:cs="Times New Roman"/>
          <w:spacing w:val="-7"/>
          <w:w w:val="105"/>
          <w:lang w:val="en-GB"/>
        </w:rPr>
        <w:t xml:space="preserve"> </w:t>
      </w:r>
      <w:r w:rsidRPr="00C1681E">
        <w:rPr>
          <w:rFonts w:cs="Times New Roman"/>
          <w:w w:val="105"/>
          <w:lang w:val="en-GB"/>
        </w:rPr>
        <w:t>knowledge</w:t>
      </w:r>
      <w:r w:rsidRPr="00C1681E">
        <w:rPr>
          <w:rFonts w:cs="Times New Roman"/>
          <w:spacing w:val="-6"/>
          <w:w w:val="105"/>
          <w:lang w:val="en-GB"/>
        </w:rPr>
        <w:t xml:space="preserve"> </w:t>
      </w:r>
      <w:r w:rsidRPr="00C1681E">
        <w:rPr>
          <w:rFonts w:cs="Times New Roman"/>
          <w:w w:val="105"/>
          <w:lang w:val="en-GB"/>
        </w:rPr>
        <w:t>on</w:t>
      </w:r>
      <w:r w:rsidRPr="00C1681E">
        <w:rPr>
          <w:rFonts w:cs="Times New Roman"/>
          <w:spacing w:val="-6"/>
          <w:w w:val="105"/>
          <w:lang w:val="en-GB"/>
        </w:rPr>
        <w:t xml:space="preserve"> </w:t>
      </w:r>
      <w:r w:rsidRPr="00C1681E">
        <w:rPr>
          <w:rFonts w:cs="Times New Roman"/>
          <w:w w:val="105"/>
          <w:lang w:val="en-GB"/>
        </w:rPr>
        <w:t>key</w:t>
      </w:r>
      <w:r w:rsidRPr="00C1681E">
        <w:rPr>
          <w:rFonts w:cs="Times New Roman"/>
          <w:spacing w:val="-6"/>
          <w:w w:val="105"/>
          <w:lang w:val="en-GB"/>
        </w:rPr>
        <w:t xml:space="preserve"> </w:t>
      </w:r>
      <w:r w:rsidRPr="00C1681E">
        <w:rPr>
          <w:rFonts w:cs="Times New Roman"/>
          <w:w w:val="105"/>
          <w:lang w:val="en-GB"/>
        </w:rPr>
        <w:t>biological/ecological</w:t>
      </w:r>
      <w:r w:rsidRPr="00C1681E">
        <w:rPr>
          <w:rFonts w:cs="Times New Roman"/>
          <w:spacing w:val="-6"/>
          <w:w w:val="105"/>
          <w:lang w:val="en-GB"/>
        </w:rPr>
        <w:t xml:space="preserve"> </w:t>
      </w:r>
      <w:r w:rsidRPr="00C1681E">
        <w:rPr>
          <w:rFonts w:cs="Times New Roman"/>
          <w:w w:val="105"/>
          <w:lang w:val="en-GB"/>
        </w:rPr>
        <w:t>parameters,</w:t>
      </w:r>
      <w:r w:rsidRPr="00C1681E">
        <w:rPr>
          <w:rFonts w:cs="Times New Roman"/>
          <w:spacing w:val="-7"/>
          <w:w w:val="105"/>
          <w:lang w:val="en-GB"/>
        </w:rPr>
        <w:t xml:space="preserve"> </w:t>
      </w:r>
      <w:r w:rsidRPr="00C1681E">
        <w:rPr>
          <w:rFonts w:cs="Times New Roman"/>
          <w:w w:val="105"/>
          <w:lang w:val="en-GB"/>
        </w:rPr>
        <w:t>life-history</w:t>
      </w:r>
      <w:r w:rsidR="00BF20F9" w:rsidRPr="00C1681E">
        <w:rPr>
          <w:rFonts w:cs="Times New Roman"/>
          <w:spacing w:val="-6"/>
          <w:w w:val="105"/>
          <w:lang w:val="en-GB"/>
        </w:rPr>
        <w:t xml:space="preserve">, </w:t>
      </w:r>
      <w:r w:rsidR="00051EC0" w:rsidRPr="00C1681E">
        <w:rPr>
          <w:rFonts w:cs="Times New Roman"/>
          <w:w w:val="105"/>
          <w:lang w:val="en-GB"/>
        </w:rPr>
        <w:t>behavio</w:t>
      </w:r>
      <w:r w:rsidR="002A352C" w:rsidRPr="00C1681E">
        <w:rPr>
          <w:rFonts w:cs="Times New Roman"/>
          <w:w w:val="105"/>
          <w:lang w:val="en-GB"/>
        </w:rPr>
        <w:t>u</w:t>
      </w:r>
      <w:r w:rsidR="00051EC0" w:rsidRPr="00C1681E">
        <w:rPr>
          <w:rFonts w:cs="Times New Roman"/>
          <w:w w:val="105"/>
          <w:lang w:val="en-GB"/>
        </w:rPr>
        <w:t>ral</w:t>
      </w:r>
      <w:r w:rsidRPr="00C1681E">
        <w:rPr>
          <w:rFonts w:cs="Times New Roman"/>
          <w:spacing w:val="-7"/>
          <w:w w:val="105"/>
          <w:lang w:val="en-GB"/>
        </w:rPr>
        <w:t xml:space="preserve"> </w:t>
      </w:r>
      <w:r w:rsidRPr="00C1681E">
        <w:rPr>
          <w:rFonts w:cs="Times New Roman"/>
          <w:w w:val="105"/>
          <w:lang w:val="en-GB"/>
        </w:rPr>
        <w:t>traits,</w:t>
      </w:r>
      <w:r w:rsidR="00297D63" w:rsidRPr="00C1681E">
        <w:rPr>
          <w:rFonts w:cs="Times New Roman"/>
          <w:w w:val="105"/>
          <w:lang w:val="en-GB"/>
        </w:rPr>
        <w:t xml:space="preserve"> </w:t>
      </w:r>
      <w:r w:rsidRPr="00C1681E">
        <w:rPr>
          <w:rFonts w:cs="Times New Roman"/>
          <w:w w:val="105"/>
          <w:lang w:val="en-GB"/>
        </w:rPr>
        <w:t>migration patterns</w:t>
      </w:r>
      <w:r w:rsidR="00B3206D" w:rsidRPr="00C1681E">
        <w:rPr>
          <w:rFonts w:cs="Times New Roman"/>
          <w:w w:val="105"/>
          <w:lang w:val="en-GB"/>
        </w:rPr>
        <w:t>, and post-release survival</w:t>
      </w:r>
      <w:r w:rsidRPr="00C1681E">
        <w:rPr>
          <w:rFonts w:cs="Times New Roman"/>
          <w:w w:val="105"/>
          <w:lang w:val="en-GB"/>
        </w:rPr>
        <w:t xml:space="preserve"> of key shark</w:t>
      </w:r>
      <w:r w:rsidRPr="00C1681E">
        <w:rPr>
          <w:rFonts w:cs="Times New Roman"/>
          <w:spacing w:val="3"/>
          <w:w w:val="105"/>
          <w:lang w:val="en-GB"/>
        </w:rPr>
        <w:t xml:space="preserve"> </w:t>
      </w:r>
      <w:r w:rsidRPr="00C1681E">
        <w:rPr>
          <w:rFonts w:cs="Times New Roman"/>
          <w:w w:val="105"/>
          <w:lang w:val="en-GB"/>
        </w:rPr>
        <w:t>species</w:t>
      </w:r>
      <w:r w:rsidR="00297D63" w:rsidRPr="00C1681E">
        <w:rPr>
          <w:rFonts w:cs="Times New Roman"/>
          <w:w w:val="105"/>
          <w:lang w:val="en-GB"/>
        </w:rPr>
        <w:t>, including</w:t>
      </w:r>
      <w:r w:rsidR="00BF20F9" w:rsidRPr="00C1681E">
        <w:rPr>
          <w:rFonts w:cs="Times New Roman"/>
          <w:w w:val="105"/>
          <w:lang w:val="en-GB"/>
        </w:rPr>
        <w:t xml:space="preserve"> those listed </w:t>
      </w:r>
      <w:r w:rsidR="00BF20F9" w:rsidRPr="00C1681E">
        <w:rPr>
          <w:rFonts w:cs="Times New Roman"/>
          <w:spacing w:val="-5"/>
          <w:w w:val="105"/>
          <w:lang w:val="en-GB"/>
        </w:rPr>
        <w:t xml:space="preserve">in paragraph </w:t>
      </w:r>
      <w:r w:rsidR="002A352C" w:rsidRPr="00C1681E">
        <w:rPr>
          <w:rFonts w:cs="Times New Roman"/>
          <w:w w:val="105"/>
          <w:lang w:val="en-GB"/>
        </w:rPr>
        <w:fldChar w:fldCharType="begin"/>
      </w:r>
      <w:r w:rsidR="002A352C" w:rsidRPr="00C1681E">
        <w:rPr>
          <w:rFonts w:cs="Times New Roman"/>
          <w:w w:val="105"/>
          <w:lang w:val="en-GB"/>
        </w:rPr>
        <w:instrText xml:space="preserve"> REF _Ref129349554 \r \h  \* MERGEFORMAT </w:instrText>
      </w:r>
      <w:r w:rsidR="002A352C" w:rsidRPr="00C1681E">
        <w:rPr>
          <w:rFonts w:cs="Times New Roman"/>
          <w:w w:val="105"/>
          <w:lang w:val="en-GB"/>
        </w:rPr>
      </w:r>
      <w:r w:rsidR="002A352C" w:rsidRPr="00C1681E">
        <w:rPr>
          <w:rFonts w:cs="Times New Roman"/>
          <w:w w:val="105"/>
          <w:lang w:val="en-GB"/>
        </w:rPr>
        <w:fldChar w:fldCharType="separate"/>
      </w:r>
      <w:r w:rsidR="001801D8" w:rsidRPr="00C1681E">
        <w:rPr>
          <w:rFonts w:cs="Times New Roman"/>
          <w:w w:val="105"/>
          <w:lang w:val="en-GB"/>
        </w:rPr>
        <w:t>3</w:t>
      </w:r>
      <w:r w:rsidR="002A352C" w:rsidRPr="00C1681E">
        <w:rPr>
          <w:rFonts w:cs="Times New Roman"/>
          <w:w w:val="105"/>
          <w:lang w:val="en-GB"/>
        </w:rPr>
        <w:fldChar w:fldCharType="end"/>
      </w:r>
      <w:r w:rsidR="00BF20F9" w:rsidRPr="00C1681E">
        <w:rPr>
          <w:rFonts w:cs="Times New Roman"/>
          <w:spacing w:val="-5"/>
          <w:w w:val="105"/>
          <w:lang w:val="en-GB"/>
        </w:rPr>
        <w:t xml:space="preserve"> and</w:t>
      </w:r>
      <w:r w:rsidR="00297D63" w:rsidRPr="00C1681E">
        <w:rPr>
          <w:rFonts w:cs="Times New Roman"/>
          <w:w w:val="105"/>
          <w:lang w:val="en-GB"/>
        </w:rPr>
        <w:t xml:space="preserve"> silky sharks, hammerhead sharks and mako sharks</w:t>
      </w:r>
      <w:r w:rsidRPr="00C1681E">
        <w:rPr>
          <w:rFonts w:cs="Times New Roman"/>
          <w:w w:val="105"/>
          <w:lang w:val="en-GB"/>
        </w:rPr>
        <w:t>;</w:t>
      </w:r>
    </w:p>
    <w:p w14:paraId="10033069" w14:textId="77777777" w:rsidR="00907051" w:rsidRPr="00C1681E" w:rsidRDefault="004C0E9E" w:rsidP="00220672">
      <w:pPr>
        <w:pStyle w:val="ListParagraph"/>
        <w:widowControl w:val="0"/>
        <w:numPr>
          <w:ilvl w:val="0"/>
          <w:numId w:val="11"/>
        </w:numPr>
        <w:autoSpaceDE w:val="0"/>
        <w:autoSpaceDN w:val="0"/>
        <w:spacing w:after="240" w:line="240" w:lineRule="auto"/>
        <w:ind w:left="1530" w:right="250" w:hanging="270"/>
        <w:contextualSpacing w:val="0"/>
        <w:jc w:val="both"/>
        <w:rPr>
          <w:rFonts w:cs="Times New Roman"/>
          <w:lang w:val="en-GB"/>
        </w:rPr>
      </w:pPr>
      <w:r w:rsidRPr="00C1681E">
        <w:rPr>
          <w:rFonts w:cs="Times New Roman"/>
          <w:lang w:val="en-GB"/>
        </w:rPr>
        <w:t>facilitate</w:t>
      </w:r>
      <w:r w:rsidR="00BD3949" w:rsidRPr="00C1681E">
        <w:rPr>
          <w:rFonts w:cs="Times New Roman"/>
          <w:lang w:val="en-GB"/>
        </w:rPr>
        <w:t xml:space="preserve"> capacity building of CPCs in shark species identification to improve data reporting at species </w:t>
      </w:r>
      <w:proofErr w:type="gramStart"/>
      <w:r w:rsidR="00BD3949" w:rsidRPr="00C1681E">
        <w:rPr>
          <w:rFonts w:cs="Times New Roman"/>
          <w:lang w:val="en-GB"/>
        </w:rPr>
        <w:t>level;</w:t>
      </w:r>
      <w:proofErr w:type="gramEnd"/>
    </w:p>
    <w:p w14:paraId="78E29289" w14:textId="7061C045" w:rsidR="00907051" w:rsidRPr="00C1681E" w:rsidRDefault="0043043F" w:rsidP="00220672">
      <w:pPr>
        <w:pStyle w:val="ListParagraph"/>
        <w:widowControl w:val="0"/>
        <w:numPr>
          <w:ilvl w:val="0"/>
          <w:numId w:val="11"/>
        </w:numPr>
        <w:autoSpaceDE w:val="0"/>
        <w:autoSpaceDN w:val="0"/>
        <w:spacing w:after="240" w:line="240" w:lineRule="auto"/>
        <w:ind w:left="1530" w:right="250" w:hanging="270"/>
        <w:contextualSpacing w:val="0"/>
        <w:jc w:val="both"/>
        <w:rPr>
          <w:rFonts w:cs="Times New Roman"/>
          <w:lang w:val="en-GB"/>
        </w:rPr>
      </w:pPr>
      <w:r w:rsidRPr="00C1681E">
        <w:rPr>
          <w:rFonts w:cs="Times New Roman"/>
          <w:w w:val="105"/>
          <w:lang w:val="en-GB"/>
        </w:rPr>
        <w:lastRenderedPageBreak/>
        <w:t>identify key shark mating, pupping and nursery areas</w:t>
      </w:r>
      <w:r w:rsidR="00901A2C" w:rsidRPr="00C1681E">
        <w:rPr>
          <w:rFonts w:cs="Times New Roman"/>
          <w:w w:val="105"/>
          <w:lang w:val="en-GB"/>
        </w:rPr>
        <w:t>,</w:t>
      </w:r>
      <w:r w:rsidR="00012069" w:rsidRPr="00C1681E">
        <w:rPr>
          <w:rFonts w:cs="Times New Roman"/>
          <w:w w:val="105"/>
          <w:lang w:val="en-GB"/>
        </w:rPr>
        <w:t xml:space="preserve"> </w:t>
      </w:r>
      <w:r w:rsidR="00BF20F9" w:rsidRPr="00C1681E">
        <w:rPr>
          <w:rFonts w:cs="Times New Roman"/>
          <w:w w:val="105"/>
          <w:lang w:val="en-GB"/>
        </w:rPr>
        <w:t xml:space="preserve">including </w:t>
      </w:r>
      <w:r w:rsidR="00BF20F9" w:rsidRPr="00C1681E">
        <w:rPr>
          <w:rFonts w:cs="Times New Roman"/>
          <w:spacing w:val="-5"/>
          <w:w w:val="105"/>
          <w:lang w:val="en-GB"/>
        </w:rPr>
        <w:t>those listed in paragraph</w:t>
      </w:r>
      <w:r w:rsidR="001B31AF" w:rsidRPr="00C1681E">
        <w:rPr>
          <w:rFonts w:cs="Times New Roman"/>
          <w:spacing w:val="-5"/>
          <w:w w:val="105"/>
          <w:lang w:val="en-GB"/>
        </w:rPr>
        <w:t xml:space="preserve"> </w:t>
      </w:r>
      <w:r w:rsidR="00BF20F9" w:rsidRPr="00C1681E">
        <w:rPr>
          <w:rFonts w:cs="Times New Roman"/>
          <w:spacing w:val="-5"/>
          <w:w w:val="105"/>
          <w:lang w:val="en-GB"/>
        </w:rPr>
        <w:fldChar w:fldCharType="begin"/>
      </w:r>
      <w:r w:rsidR="00BF20F9" w:rsidRPr="00C1681E">
        <w:rPr>
          <w:rFonts w:cs="Times New Roman"/>
          <w:spacing w:val="-5"/>
          <w:w w:val="105"/>
          <w:lang w:val="en-GB"/>
        </w:rPr>
        <w:instrText xml:space="preserve"> REF _Ref129349554 \r \h </w:instrText>
      </w:r>
      <w:r w:rsidR="001B6724" w:rsidRPr="00C1681E">
        <w:rPr>
          <w:rFonts w:cs="Times New Roman"/>
          <w:spacing w:val="-5"/>
          <w:w w:val="105"/>
          <w:lang w:val="en-GB"/>
        </w:rPr>
        <w:instrText xml:space="preserve"> \* MERGEFORMAT </w:instrText>
      </w:r>
      <w:r w:rsidR="00BF20F9" w:rsidRPr="00C1681E">
        <w:rPr>
          <w:rFonts w:cs="Times New Roman"/>
          <w:spacing w:val="-5"/>
          <w:w w:val="105"/>
          <w:lang w:val="en-GB"/>
        </w:rPr>
      </w:r>
      <w:r w:rsidR="00BF20F9" w:rsidRPr="00C1681E">
        <w:rPr>
          <w:rFonts w:cs="Times New Roman"/>
          <w:spacing w:val="-5"/>
          <w:w w:val="105"/>
          <w:lang w:val="en-GB"/>
        </w:rPr>
        <w:fldChar w:fldCharType="separate"/>
      </w:r>
      <w:r w:rsidR="001801D8" w:rsidRPr="00C1681E">
        <w:rPr>
          <w:rFonts w:cs="Times New Roman"/>
          <w:spacing w:val="-5"/>
          <w:w w:val="105"/>
          <w:lang w:val="en-GB"/>
        </w:rPr>
        <w:t>3</w:t>
      </w:r>
      <w:r w:rsidR="00BF20F9" w:rsidRPr="00C1681E">
        <w:rPr>
          <w:rFonts w:cs="Times New Roman"/>
          <w:spacing w:val="-5"/>
          <w:w w:val="105"/>
          <w:lang w:val="en-GB"/>
        </w:rPr>
        <w:fldChar w:fldCharType="end"/>
      </w:r>
      <w:r w:rsidR="00BF20F9" w:rsidRPr="00C1681E">
        <w:rPr>
          <w:rFonts w:cs="Times New Roman"/>
          <w:spacing w:val="-5"/>
          <w:w w:val="105"/>
          <w:lang w:val="en-GB"/>
        </w:rPr>
        <w:t xml:space="preserve"> and</w:t>
      </w:r>
      <w:r w:rsidR="00BF20F9" w:rsidRPr="00C1681E">
        <w:rPr>
          <w:rFonts w:cs="Times New Roman"/>
          <w:w w:val="105"/>
          <w:lang w:val="en-GB"/>
        </w:rPr>
        <w:t xml:space="preserve"> silky sharks, </w:t>
      </w:r>
      <w:r w:rsidR="00BF20F9" w:rsidRPr="00C1681E">
        <w:rPr>
          <w:w w:val="105"/>
          <w:lang w:val="en-GB"/>
        </w:rPr>
        <w:t>hammerhead</w:t>
      </w:r>
      <w:r w:rsidR="00BF20F9" w:rsidRPr="00C1681E">
        <w:rPr>
          <w:rFonts w:cs="Times New Roman"/>
          <w:w w:val="105"/>
          <w:lang w:val="en-GB"/>
        </w:rPr>
        <w:t xml:space="preserve"> sharks and mako sharks</w:t>
      </w:r>
      <w:r w:rsidRPr="00C1681E">
        <w:rPr>
          <w:rFonts w:cs="Times New Roman"/>
          <w:w w:val="105"/>
          <w:lang w:val="en-GB"/>
        </w:rPr>
        <w:t>;</w:t>
      </w:r>
      <w:r w:rsidRPr="00C1681E">
        <w:rPr>
          <w:rFonts w:cs="Times New Roman"/>
          <w:spacing w:val="3"/>
          <w:w w:val="105"/>
          <w:lang w:val="en-GB"/>
        </w:rPr>
        <w:t xml:space="preserve"> </w:t>
      </w:r>
      <w:r w:rsidRPr="00C1681E">
        <w:rPr>
          <w:rFonts w:cs="Times New Roman"/>
          <w:w w:val="105"/>
          <w:lang w:val="en-GB"/>
        </w:rPr>
        <w:t>and</w:t>
      </w:r>
    </w:p>
    <w:p w14:paraId="5D4B4F96" w14:textId="61D30E90" w:rsidR="0043043F" w:rsidRPr="00C1681E" w:rsidRDefault="0043043F" w:rsidP="00220672">
      <w:pPr>
        <w:pStyle w:val="ListParagraph"/>
        <w:widowControl w:val="0"/>
        <w:numPr>
          <w:ilvl w:val="0"/>
          <w:numId w:val="11"/>
        </w:numPr>
        <w:autoSpaceDE w:val="0"/>
        <w:autoSpaceDN w:val="0"/>
        <w:spacing w:after="240" w:line="240" w:lineRule="auto"/>
        <w:ind w:left="1530" w:right="250" w:hanging="270"/>
        <w:contextualSpacing w:val="0"/>
        <w:jc w:val="both"/>
        <w:rPr>
          <w:rFonts w:cs="Times New Roman"/>
          <w:lang w:val="en-GB"/>
        </w:rPr>
      </w:pPr>
      <w:r w:rsidRPr="00C1681E">
        <w:rPr>
          <w:rFonts w:cs="Times New Roman"/>
          <w:w w:val="105"/>
          <w:lang w:val="en-GB"/>
        </w:rPr>
        <w:t xml:space="preserve">improve </w:t>
      </w:r>
      <w:r w:rsidRPr="00C1681E">
        <w:rPr>
          <w:w w:val="105"/>
          <w:lang w:val="en-GB"/>
        </w:rPr>
        <w:t>handling</w:t>
      </w:r>
      <w:r w:rsidRPr="00C1681E">
        <w:rPr>
          <w:rFonts w:cs="Times New Roman"/>
          <w:w w:val="105"/>
          <w:lang w:val="en-GB"/>
        </w:rPr>
        <w:t xml:space="preserve"> practices for live sharks to maximise post-release</w:t>
      </w:r>
      <w:r w:rsidRPr="00C1681E">
        <w:rPr>
          <w:rFonts w:cs="Times New Roman"/>
          <w:spacing w:val="-1"/>
          <w:w w:val="105"/>
          <w:lang w:val="en-GB"/>
        </w:rPr>
        <w:t xml:space="preserve"> </w:t>
      </w:r>
      <w:r w:rsidRPr="00C1681E">
        <w:rPr>
          <w:rFonts w:cs="Times New Roman"/>
          <w:w w:val="105"/>
          <w:lang w:val="en-GB"/>
        </w:rPr>
        <w:t>survival.</w:t>
      </w:r>
    </w:p>
    <w:p w14:paraId="6EAB8CFB" w14:textId="38FFF14E" w:rsidR="0033417B" w:rsidRPr="00C1681E" w:rsidRDefault="0033417B" w:rsidP="00220672">
      <w:pPr>
        <w:widowControl w:val="0"/>
        <w:tabs>
          <w:tab w:val="left" w:pos="1549"/>
          <w:tab w:val="left" w:pos="1550"/>
        </w:tabs>
        <w:autoSpaceDE w:val="0"/>
        <w:autoSpaceDN w:val="0"/>
        <w:spacing w:after="240" w:line="240" w:lineRule="auto"/>
        <w:ind w:left="828"/>
        <w:jc w:val="both"/>
        <w:rPr>
          <w:rFonts w:cs="Times New Roman"/>
          <w:w w:val="105"/>
          <w:lang w:val="en-GB"/>
        </w:rPr>
      </w:pPr>
      <w:r w:rsidRPr="00C1681E">
        <w:rPr>
          <w:rFonts w:cs="Times New Roman"/>
          <w:w w:val="105"/>
          <w:lang w:val="en-GB"/>
        </w:rPr>
        <w:t xml:space="preserve">CPCs shall make the results of </w:t>
      </w:r>
      <w:r w:rsidR="00C5687E" w:rsidRPr="00C1681E">
        <w:rPr>
          <w:rFonts w:cs="Times New Roman"/>
          <w:w w:val="105"/>
          <w:lang w:val="en-GB"/>
        </w:rPr>
        <w:t xml:space="preserve">any such </w:t>
      </w:r>
      <w:r w:rsidRPr="00C1681E">
        <w:rPr>
          <w:rFonts w:cs="Times New Roman"/>
          <w:w w:val="105"/>
          <w:lang w:val="en-GB"/>
        </w:rPr>
        <w:t>research available to the IOTC Scientific Committee</w:t>
      </w:r>
      <w:r w:rsidR="00E21A49" w:rsidRPr="00C1681E">
        <w:rPr>
          <w:rFonts w:cs="Times New Roman"/>
          <w:w w:val="105"/>
          <w:lang w:val="en-GB"/>
        </w:rPr>
        <w:t xml:space="preserve"> and the </w:t>
      </w:r>
      <w:r w:rsidR="00E21A49" w:rsidRPr="00C1681E">
        <w:rPr>
          <w:rFonts w:cs="Times New Roman"/>
          <w:lang w:val="en-GB"/>
        </w:rPr>
        <w:t>IOTC Working Party on Ecosystems and Bycatch</w:t>
      </w:r>
      <w:r w:rsidRPr="00C1681E">
        <w:rPr>
          <w:rFonts w:cs="Times New Roman"/>
          <w:w w:val="105"/>
          <w:lang w:val="en-GB"/>
        </w:rPr>
        <w:t>.</w:t>
      </w:r>
    </w:p>
    <w:p w14:paraId="1824DB55" w14:textId="77A58E5A" w:rsidR="005A38A5" w:rsidRPr="00C1681E" w:rsidRDefault="005A38A5"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rFonts w:cs="Times New Roman"/>
          <w:lang w:val="en-GB"/>
        </w:rPr>
      </w:pPr>
      <w:bookmarkStart w:id="21" w:name="_Ref130570246"/>
      <w:r w:rsidRPr="00C1681E">
        <w:rPr>
          <w:rFonts w:cs="Times New Roman"/>
          <w:w w:val="105"/>
          <w:lang w:val="en-GB"/>
        </w:rPr>
        <w:t>The</w:t>
      </w:r>
      <w:r w:rsidRPr="00C1681E">
        <w:rPr>
          <w:rFonts w:cs="Times New Roman"/>
          <w:spacing w:val="-4"/>
          <w:w w:val="105"/>
          <w:lang w:val="en-GB"/>
        </w:rPr>
        <w:t xml:space="preserve"> </w:t>
      </w:r>
      <w:r w:rsidRPr="00C1681E">
        <w:rPr>
          <w:rFonts w:cs="Times New Roman"/>
          <w:w w:val="105"/>
          <w:lang w:val="en-GB"/>
        </w:rPr>
        <w:t>IOTC</w:t>
      </w:r>
      <w:r w:rsidRPr="00C1681E">
        <w:rPr>
          <w:rFonts w:cs="Times New Roman"/>
          <w:spacing w:val="-3"/>
          <w:w w:val="105"/>
          <w:lang w:val="en-GB"/>
        </w:rPr>
        <w:t xml:space="preserve"> </w:t>
      </w:r>
      <w:r w:rsidRPr="00C1681E">
        <w:rPr>
          <w:rFonts w:cs="Times New Roman"/>
          <w:lang w:val="en-GB"/>
        </w:rPr>
        <w:t>Scientific</w:t>
      </w:r>
      <w:r w:rsidRPr="00C1681E">
        <w:rPr>
          <w:rFonts w:cs="Times New Roman"/>
          <w:spacing w:val="-3"/>
          <w:w w:val="105"/>
          <w:lang w:val="en-GB"/>
        </w:rPr>
        <w:t xml:space="preserve"> </w:t>
      </w:r>
      <w:r w:rsidRPr="00C1681E">
        <w:rPr>
          <w:rFonts w:cs="Times New Roman"/>
          <w:w w:val="105"/>
          <w:lang w:val="en-GB"/>
        </w:rPr>
        <w:t>Committee</w:t>
      </w:r>
      <w:r w:rsidRPr="00C1681E">
        <w:rPr>
          <w:rFonts w:cs="Times New Roman"/>
          <w:spacing w:val="-4"/>
          <w:w w:val="105"/>
          <w:lang w:val="en-GB"/>
        </w:rPr>
        <w:t xml:space="preserve"> </w:t>
      </w:r>
      <w:r w:rsidRPr="00C1681E">
        <w:rPr>
          <w:rFonts w:cs="Times New Roman"/>
          <w:w w:val="105"/>
          <w:lang w:val="en-GB"/>
        </w:rPr>
        <w:t>shall</w:t>
      </w:r>
      <w:r w:rsidRPr="00C1681E">
        <w:rPr>
          <w:rFonts w:cs="Times New Roman"/>
          <w:spacing w:val="-4"/>
          <w:w w:val="105"/>
          <w:lang w:val="en-GB"/>
        </w:rPr>
        <w:t xml:space="preserve"> </w:t>
      </w:r>
      <w:r w:rsidRPr="00C1681E">
        <w:rPr>
          <w:rFonts w:cs="Times New Roman"/>
          <w:w w:val="105"/>
          <w:lang w:val="en-GB"/>
        </w:rPr>
        <w:t>review</w:t>
      </w:r>
      <w:r w:rsidRPr="00C1681E">
        <w:rPr>
          <w:rFonts w:cs="Times New Roman"/>
          <w:spacing w:val="-3"/>
          <w:w w:val="105"/>
          <w:lang w:val="en-GB"/>
        </w:rPr>
        <w:t xml:space="preserve"> </w:t>
      </w:r>
      <w:r w:rsidRPr="00C1681E">
        <w:rPr>
          <w:rFonts w:cs="Times New Roman"/>
          <w:w w:val="105"/>
          <w:lang w:val="en-GB"/>
        </w:rPr>
        <w:t>annually</w:t>
      </w:r>
      <w:r w:rsidRPr="00C1681E">
        <w:rPr>
          <w:rFonts w:cs="Times New Roman"/>
          <w:spacing w:val="-3"/>
          <w:w w:val="105"/>
          <w:lang w:val="en-GB"/>
        </w:rPr>
        <w:t xml:space="preserve"> </w:t>
      </w:r>
      <w:r w:rsidRPr="00C1681E">
        <w:rPr>
          <w:rFonts w:cs="Times New Roman"/>
          <w:w w:val="105"/>
          <w:lang w:val="en-GB"/>
        </w:rPr>
        <w:t>the</w:t>
      </w:r>
      <w:r w:rsidRPr="00C1681E">
        <w:rPr>
          <w:rFonts w:cs="Times New Roman"/>
          <w:spacing w:val="-4"/>
          <w:w w:val="105"/>
          <w:lang w:val="en-GB"/>
        </w:rPr>
        <w:t xml:space="preserve"> </w:t>
      </w:r>
      <w:r w:rsidRPr="00C1681E">
        <w:rPr>
          <w:rFonts w:cs="Times New Roman"/>
          <w:w w:val="105"/>
          <w:lang w:val="en-GB"/>
        </w:rPr>
        <w:t>information</w:t>
      </w:r>
      <w:r w:rsidRPr="00C1681E">
        <w:rPr>
          <w:rFonts w:cs="Times New Roman"/>
          <w:spacing w:val="-3"/>
          <w:w w:val="105"/>
          <w:lang w:val="en-GB"/>
        </w:rPr>
        <w:t xml:space="preserve"> </w:t>
      </w:r>
      <w:r w:rsidRPr="00C1681E">
        <w:rPr>
          <w:rFonts w:cs="Times New Roman"/>
          <w:w w:val="105"/>
          <w:lang w:val="en-GB"/>
        </w:rPr>
        <w:t>reported</w:t>
      </w:r>
      <w:r w:rsidRPr="00C1681E">
        <w:rPr>
          <w:rFonts w:cs="Times New Roman"/>
          <w:spacing w:val="-4"/>
          <w:w w:val="105"/>
          <w:lang w:val="en-GB"/>
        </w:rPr>
        <w:t xml:space="preserve"> </w:t>
      </w:r>
      <w:r w:rsidRPr="00C1681E">
        <w:rPr>
          <w:rFonts w:cs="Times New Roman"/>
          <w:w w:val="105"/>
          <w:lang w:val="en-GB"/>
        </w:rPr>
        <w:t>by</w:t>
      </w:r>
      <w:r w:rsidRPr="00C1681E">
        <w:rPr>
          <w:rFonts w:cs="Times New Roman"/>
          <w:spacing w:val="-3"/>
          <w:w w:val="105"/>
          <w:lang w:val="en-GB"/>
        </w:rPr>
        <w:t xml:space="preserve"> </w:t>
      </w:r>
      <w:r w:rsidRPr="00C1681E">
        <w:rPr>
          <w:rFonts w:cs="Times New Roman"/>
          <w:w w:val="105"/>
          <w:lang w:val="en-GB"/>
        </w:rPr>
        <w:t>CPCs</w:t>
      </w:r>
      <w:r w:rsidRPr="00C1681E">
        <w:rPr>
          <w:rFonts w:cs="Times New Roman"/>
          <w:spacing w:val="-4"/>
          <w:w w:val="105"/>
          <w:lang w:val="en-GB"/>
        </w:rPr>
        <w:t xml:space="preserve"> </w:t>
      </w:r>
      <w:r w:rsidRPr="00C1681E">
        <w:rPr>
          <w:rFonts w:cs="Times New Roman"/>
          <w:w w:val="105"/>
          <w:lang w:val="en-GB"/>
        </w:rPr>
        <w:t>pursuant</w:t>
      </w:r>
      <w:r w:rsidRPr="00C1681E">
        <w:rPr>
          <w:rFonts w:cs="Times New Roman"/>
          <w:spacing w:val="-5"/>
          <w:w w:val="105"/>
          <w:lang w:val="en-GB"/>
        </w:rPr>
        <w:t xml:space="preserve"> </w:t>
      </w:r>
      <w:r w:rsidRPr="00C1681E">
        <w:rPr>
          <w:rFonts w:cs="Times New Roman"/>
          <w:w w:val="105"/>
          <w:lang w:val="en-GB"/>
        </w:rPr>
        <w:t>to</w:t>
      </w:r>
      <w:r w:rsidRPr="00C1681E">
        <w:rPr>
          <w:rFonts w:cs="Times New Roman"/>
          <w:spacing w:val="-3"/>
          <w:w w:val="105"/>
          <w:lang w:val="en-GB"/>
        </w:rPr>
        <w:t xml:space="preserve"> </w:t>
      </w:r>
      <w:r w:rsidRPr="00C1681E">
        <w:rPr>
          <w:rFonts w:cs="Times New Roman"/>
          <w:w w:val="105"/>
          <w:lang w:val="en-GB"/>
        </w:rPr>
        <w:t xml:space="preserve">this Resolution </w:t>
      </w:r>
      <w:r w:rsidR="00103FA6" w:rsidRPr="00C1681E">
        <w:rPr>
          <w:rFonts w:cs="Times New Roman"/>
          <w:w w:val="105"/>
          <w:lang w:val="en-GB"/>
        </w:rPr>
        <w:t>and the results of the research project pursuant to paragraph</w:t>
      </w:r>
      <w:r w:rsidR="00A26093" w:rsidRPr="00C1681E">
        <w:rPr>
          <w:rFonts w:cs="Times New Roman"/>
          <w:w w:val="105"/>
          <w:lang w:val="en-GB"/>
        </w:rPr>
        <w:t xml:space="preserve"> 38</w:t>
      </w:r>
      <w:r w:rsidR="008C1CDA" w:rsidRPr="00C1681E">
        <w:rPr>
          <w:rFonts w:cs="Times New Roman"/>
          <w:w w:val="105"/>
          <w:lang w:val="en-GB"/>
        </w:rPr>
        <w:t>, on a gear-by-gear-basis</w:t>
      </w:r>
      <w:r w:rsidR="00A27F3D" w:rsidRPr="00C1681E">
        <w:rPr>
          <w:rFonts w:cs="Times New Roman"/>
          <w:w w:val="105"/>
          <w:lang w:val="en-GB"/>
        </w:rPr>
        <w:t>. On this basis, the IOTC Scientific Committee shall</w:t>
      </w:r>
      <w:r w:rsidRPr="00C1681E">
        <w:rPr>
          <w:rFonts w:cs="Times New Roman"/>
          <w:w w:val="105"/>
          <w:lang w:val="en-GB"/>
        </w:rPr>
        <w:t>, as appropriate</w:t>
      </w:r>
      <w:r w:rsidR="00A27F3D" w:rsidRPr="00C1681E">
        <w:rPr>
          <w:rFonts w:cs="Times New Roman"/>
          <w:w w:val="105"/>
          <w:lang w:val="en-GB"/>
        </w:rPr>
        <w:t xml:space="preserve"> and on an annual basis</w:t>
      </w:r>
      <w:r w:rsidRPr="00C1681E">
        <w:rPr>
          <w:rFonts w:cs="Times New Roman"/>
          <w:w w:val="105"/>
          <w:lang w:val="en-GB"/>
        </w:rPr>
        <w:t>, provide recommendations</w:t>
      </w:r>
      <w:r w:rsidR="008E6071" w:rsidRPr="00C1681E">
        <w:rPr>
          <w:rFonts w:cs="Times New Roman"/>
          <w:w w:val="105"/>
          <w:lang w:val="en-GB"/>
        </w:rPr>
        <w:t xml:space="preserve"> </w:t>
      </w:r>
      <w:r w:rsidRPr="00C1681E">
        <w:rPr>
          <w:rFonts w:cs="Times New Roman"/>
          <w:w w:val="105"/>
          <w:lang w:val="en-GB"/>
        </w:rPr>
        <w:t>to the Commission on ways to strengthen the conservation and management of sharks within IOTC</w:t>
      </w:r>
      <w:r w:rsidR="00E16C68" w:rsidRPr="00C1681E">
        <w:rPr>
          <w:rFonts w:cs="Times New Roman"/>
          <w:w w:val="105"/>
          <w:lang w:val="en-GB"/>
        </w:rPr>
        <w:t>, including:</w:t>
      </w:r>
      <w:bookmarkEnd w:id="21"/>
    </w:p>
    <w:p w14:paraId="3953C066" w14:textId="021D6342" w:rsidR="00CD3669" w:rsidRPr="00C1681E" w:rsidRDefault="00E16C68" w:rsidP="00220672">
      <w:pPr>
        <w:pStyle w:val="ListParagraph"/>
        <w:widowControl w:val="0"/>
        <w:numPr>
          <w:ilvl w:val="0"/>
          <w:numId w:val="6"/>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lang w:val="en-GB"/>
        </w:rPr>
        <w:t xml:space="preserve">prohibition of utilisation of </w:t>
      </w:r>
      <w:r w:rsidR="008F0396" w:rsidRPr="00C1681E">
        <w:rPr>
          <w:rFonts w:cs="Times New Roman"/>
          <w:lang w:val="en-GB"/>
        </w:rPr>
        <w:t>additional</w:t>
      </w:r>
      <w:r w:rsidR="00C5687E" w:rsidRPr="00C1681E">
        <w:rPr>
          <w:rFonts w:cs="Times New Roman"/>
          <w:lang w:val="en-GB"/>
        </w:rPr>
        <w:t xml:space="preserve"> </w:t>
      </w:r>
      <w:r w:rsidR="008C1CDA" w:rsidRPr="00C1681E">
        <w:rPr>
          <w:rFonts w:cs="Times New Roman"/>
          <w:lang w:val="en-GB"/>
        </w:rPr>
        <w:t xml:space="preserve">vulnerable </w:t>
      </w:r>
      <w:r w:rsidRPr="00C1681E">
        <w:rPr>
          <w:rFonts w:cs="Times New Roman"/>
          <w:lang w:val="en-GB"/>
        </w:rPr>
        <w:t>shark</w:t>
      </w:r>
      <w:r w:rsidR="008F0396" w:rsidRPr="00C1681E">
        <w:rPr>
          <w:rFonts w:cs="Times New Roman"/>
          <w:lang w:val="en-GB"/>
        </w:rPr>
        <w:t xml:space="preserve"> species</w:t>
      </w:r>
      <w:r w:rsidRPr="00C1681E">
        <w:rPr>
          <w:rFonts w:cs="Times New Roman"/>
          <w:lang w:val="en-GB"/>
        </w:rPr>
        <w:t xml:space="preserve"> under</w:t>
      </w:r>
      <w:r w:rsidR="00CD3669" w:rsidRPr="00C1681E">
        <w:rPr>
          <w:rFonts w:cs="Times New Roman"/>
          <w:lang w:val="en-GB"/>
        </w:rPr>
        <w:t xml:space="preserve"> paragraph </w:t>
      </w:r>
      <w:r w:rsidR="00CD3669" w:rsidRPr="00C1681E">
        <w:rPr>
          <w:rFonts w:cs="Times New Roman"/>
          <w:lang w:val="en-GB"/>
        </w:rPr>
        <w:fldChar w:fldCharType="begin"/>
      </w:r>
      <w:r w:rsidR="00CD3669" w:rsidRPr="00C1681E">
        <w:rPr>
          <w:rFonts w:cs="Times New Roman"/>
          <w:lang w:val="en-GB"/>
        </w:rPr>
        <w:instrText xml:space="preserve"> REF _Ref129349554 \r \h  \* MERGEFORMAT </w:instrText>
      </w:r>
      <w:r w:rsidR="00CD3669" w:rsidRPr="00C1681E">
        <w:rPr>
          <w:rFonts w:cs="Times New Roman"/>
          <w:lang w:val="en-GB"/>
        </w:rPr>
      </w:r>
      <w:r w:rsidR="00CD3669" w:rsidRPr="00C1681E">
        <w:rPr>
          <w:rFonts w:cs="Times New Roman"/>
          <w:lang w:val="en-GB"/>
        </w:rPr>
        <w:fldChar w:fldCharType="separate"/>
      </w:r>
      <w:r w:rsidR="001801D8" w:rsidRPr="00C1681E">
        <w:rPr>
          <w:rFonts w:cs="Times New Roman"/>
          <w:lang w:val="en-GB"/>
        </w:rPr>
        <w:t>3</w:t>
      </w:r>
      <w:r w:rsidR="00CD3669" w:rsidRPr="00C1681E">
        <w:rPr>
          <w:rFonts w:cs="Times New Roman"/>
          <w:lang w:val="en-GB"/>
        </w:rPr>
        <w:fldChar w:fldCharType="end"/>
      </w:r>
      <w:r w:rsidR="00D3664D" w:rsidRPr="00C1681E">
        <w:rPr>
          <w:rFonts w:cs="Times New Roman"/>
          <w:lang w:val="en-GB"/>
        </w:rPr>
        <w:t xml:space="preserve"> of this Resolution</w:t>
      </w:r>
      <w:r w:rsidR="00374017" w:rsidRPr="00C1681E">
        <w:rPr>
          <w:rFonts w:cs="Times New Roman"/>
          <w:lang w:val="en-GB"/>
        </w:rPr>
        <w:t xml:space="preserve"> as </w:t>
      </w:r>
      <w:proofErr w:type="gramStart"/>
      <w:r w:rsidR="00374017" w:rsidRPr="00C1681E">
        <w:rPr>
          <w:rFonts w:cs="Times New Roman"/>
          <w:lang w:val="en-GB"/>
        </w:rPr>
        <w:t>appropriate</w:t>
      </w:r>
      <w:r w:rsidR="00CD3669" w:rsidRPr="00C1681E">
        <w:rPr>
          <w:rFonts w:cs="Times New Roman"/>
          <w:lang w:val="en-GB"/>
        </w:rPr>
        <w:t>;</w:t>
      </w:r>
      <w:proofErr w:type="gramEnd"/>
    </w:p>
    <w:p w14:paraId="5D08DDF2" w14:textId="020F8A8A" w:rsidR="00CD3669" w:rsidRPr="00C1681E" w:rsidRDefault="00CD3669" w:rsidP="00220672">
      <w:pPr>
        <w:pStyle w:val="ListParagraph"/>
        <w:widowControl w:val="0"/>
        <w:numPr>
          <w:ilvl w:val="0"/>
          <w:numId w:val="6"/>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lang w:val="en-GB"/>
        </w:rPr>
        <w:t>measures to improve the conservation of sharks whose utilisation is prohibited</w:t>
      </w:r>
      <w:r w:rsidR="00D3664D" w:rsidRPr="00C1681E">
        <w:rPr>
          <w:rFonts w:cs="Times New Roman"/>
          <w:lang w:val="en-GB"/>
        </w:rPr>
        <w:t xml:space="preserve"> under paragraph </w:t>
      </w:r>
      <w:r w:rsidR="00D3664D" w:rsidRPr="00C1681E">
        <w:rPr>
          <w:rFonts w:cs="Times New Roman"/>
          <w:lang w:val="en-GB"/>
        </w:rPr>
        <w:fldChar w:fldCharType="begin"/>
      </w:r>
      <w:r w:rsidR="00D3664D" w:rsidRPr="00C1681E">
        <w:rPr>
          <w:rFonts w:cs="Times New Roman"/>
          <w:lang w:val="en-GB"/>
        </w:rPr>
        <w:instrText xml:space="preserve"> REF _Ref129349554 \r \h </w:instrText>
      </w:r>
      <w:r w:rsidR="001B6724" w:rsidRPr="00C1681E">
        <w:rPr>
          <w:rFonts w:cs="Times New Roman"/>
          <w:lang w:val="en-GB"/>
        </w:rPr>
        <w:instrText xml:space="preserve"> \* MERGEFORMAT </w:instrText>
      </w:r>
      <w:r w:rsidR="00D3664D" w:rsidRPr="00C1681E">
        <w:rPr>
          <w:rFonts w:cs="Times New Roman"/>
          <w:lang w:val="en-GB"/>
        </w:rPr>
      </w:r>
      <w:r w:rsidR="00D3664D" w:rsidRPr="00C1681E">
        <w:rPr>
          <w:rFonts w:cs="Times New Roman"/>
          <w:lang w:val="en-GB"/>
        </w:rPr>
        <w:fldChar w:fldCharType="separate"/>
      </w:r>
      <w:r w:rsidR="001801D8" w:rsidRPr="00C1681E">
        <w:rPr>
          <w:rFonts w:cs="Times New Roman"/>
          <w:lang w:val="en-GB"/>
        </w:rPr>
        <w:t>3</w:t>
      </w:r>
      <w:r w:rsidR="00D3664D" w:rsidRPr="00C1681E">
        <w:rPr>
          <w:rFonts w:cs="Times New Roman"/>
          <w:lang w:val="en-GB"/>
        </w:rPr>
        <w:fldChar w:fldCharType="end"/>
      </w:r>
      <w:r w:rsidRPr="00C1681E">
        <w:rPr>
          <w:rFonts w:cs="Times New Roman"/>
          <w:lang w:val="en-GB"/>
        </w:rPr>
        <w:t xml:space="preserve">, including </w:t>
      </w:r>
      <w:r w:rsidR="00120C8D" w:rsidRPr="00C1681E">
        <w:rPr>
          <w:rFonts w:cs="Times New Roman"/>
          <w:lang w:val="en-GB"/>
        </w:rPr>
        <w:t>mitigation measures to reduce the mortality of sharks, improving selectivity of fishing gears, spatial/temporal closures or minimum conservation sizes</w:t>
      </w:r>
      <w:r w:rsidRPr="00C1681E">
        <w:rPr>
          <w:rFonts w:cs="Times New Roman"/>
          <w:lang w:val="en-GB"/>
        </w:rPr>
        <w:t>;</w:t>
      </w:r>
    </w:p>
    <w:p w14:paraId="3DB55088" w14:textId="6B4C67CD" w:rsidR="00E16C68" w:rsidRPr="00C1681E" w:rsidRDefault="00D3664D" w:rsidP="00220672">
      <w:pPr>
        <w:pStyle w:val="ListParagraph"/>
        <w:widowControl w:val="0"/>
        <w:numPr>
          <w:ilvl w:val="0"/>
          <w:numId w:val="6"/>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lang w:val="en-GB"/>
        </w:rPr>
        <w:t xml:space="preserve">measures to improve the conservation and management of sharks whose utilisation is not prohibited, </w:t>
      </w:r>
    </w:p>
    <w:p w14:paraId="5819084E" w14:textId="77777777" w:rsidR="00120C8D" w:rsidRPr="00C1681E" w:rsidRDefault="00120C8D" w:rsidP="00220672">
      <w:pPr>
        <w:pStyle w:val="ListParagraph"/>
        <w:widowControl w:val="0"/>
        <w:numPr>
          <w:ilvl w:val="0"/>
          <w:numId w:val="6"/>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lang w:val="en-GB"/>
        </w:rPr>
        <w:t xml:space="preserve">options for candidate limit, threshold and target reference points for the conservation and management of </w:t>
      </w:r>
      <w:r w:rsidR="00F47DDE" w:rsidRPr="00C1681E">
        <w:rPr>
          <w:rFonts w:cs="Times New Roman"/>
          <w:lang w:val="en-GB"/>
        </w:rPr>
        <w:t xml:space="preserve">all </w:t>
      </w:r>
      <w:r w:rsidR="00C85916" w:rsidRPr="00C1681E">
        <w:rPr>
          <w:rFonts w:cs="Times New Roman"/>
          <w:lang w:val="en-GB"/>
        </w:rPr>
        <w:t>sharks</w:t>
      </w:r>
      <w:r w:rsidR="00685CD7" w:rsidRPr="00C1681E">
        <w:rPr>
          <w:rFonts w:cs="Times New Roman"/>
          <w:lang w:val="en-GB"/>
        </w:rPr>
        <w:t xml:space="preserve"> caught</w:t>
      </w:r>
      <w:r w:rsidR="00F47DDE" w:rsidRPr="00C1681E">
        <w:rPr>
          <w:rFonts w:cs="Times New Roman"/>
          <w:lang w:val="en-GB"/>
        </w:rPr>
        <w:t xml:space="preserve"> in association with IOTC fisheries, prioritising sharks caught</w:t>
      </w:r>
      <w:r w:rsidR="00685CD7" w:rsidRPr="00C1681E">
        <w:rPr>
          <w:rFonts w:cs="Times New Roman"/>
          <w:lang w:val="en-GB"/>
        </w:rPr>
        <w:t xml:space="preserve"> for commercial </w:t>
      </w:r>
      <w:proofErr w:type="gramStart"/>
      <w:r w:rsidR="00685CD7" w:rsidRPr="00C1681E">
        <w:rPr>
          <w:rFonts w:cs="Times New Roman"/>
          <w:lang w:val="en-GB"/>
        </w:rPr>
        <w:t>purposes</w:t>
      </w:r>
      <w:r w:rsidR="00F47DDE" w:rsidRPr="00C1681E">
        <w:rPr>
          <w:rFonts w:cs="Times New Roman"/>
          <w:lang w:val="en-GB"/>
        </w:rPr>
        <w:t>;</w:t>
      </w:r>
      <w:proofErr w:type="gramEnd"/>
    </w:p>
    <w:p w14:paraId="53608C40" w14:textId="77777777" w:rsidR="005271DA" w:rsidRPr="00C1681E" w:rsidRDefault="00F47DDE" w:rsidP="00220672">
      <w:pPr>
        <w:pStyle w:val="ListParagraph"/>
        <w:widowControl w:val="0"/>
        <w:numPr>
          <w:ilvl w:val="0"/>
          <w:numId w:val="6"/>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lang w:val="en-GB"/>
        </w:rPr>
        <w:t>total allowable catches for sharks caught in association with IOTC fisheries, prioritising sharks</w:t>
      </w:r>
      <w:r w:rsidR="003D5905" w:rsidRPr="00C1681E">
        <w:rPr>
          <w:rFonts w:cs="Times New Roman"/>
          <w:lang w:val="en-GB"/>
        </w:rPr>
        <w:t xml:space="preserve"> </w:t>
      </w:r>
      <w:r w:rsidR="00685CD7" w:rsidRPr="00C1681E">
        <w:rPr>
          <w:rFonts w:cs="Times New Roman"/>
          <w:lang w:val="en-GB"/>
        </w:rPr>
        <w:t xml:space="preserve">caught for commercial </w:t>
      </w:r>
      <w:proofErr w:type="gramStart"/>
      <w:r w:rsidR="00685CD7" w:rsidRPr="00C1681E">
        <w:rPr>
          <w:rFonts w:cs="Times New Roman"/>
          <w:lang w:val="en-GB"/>
        </w:rPr>
        <w:t>purposes</w:t>
      </w:r>
      <w:r w:rsidRPr="00C1681E">
        <w:rPr>
          <w:rFonts w:cs="Times New Roman"/>
          <w:lang w:val="en-GB"/>
        </w:rPr>
        <w:t>;</w:t>
      </w:r>
      <w:proofErr w:type="gramEnd"/>
    </w:p>
    <w:p w14:paraId="4A082FB7" w14:textId="2F91384F" w:rsidR="00120C8D" w:rsidRPr="00C1681E" w:rsidRDefault="00120C8D" w:rsidP="00220672">
      <w:pPr>
        <w:pStyle w:val="ListParagraph"/>
        <w:widowControl w:val="0"/>
        <w:numPr>
          <w:ilvl w:val="0"/>
          <w:numId w:val="6"/>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lang w:val="en-GB"/>
        </w:rPr>
        <w:t xml:space="preserve">spatial/temporal closures or minimum conservation </w:t>
      </w:r>
      <w:proofErr w:type="gramStart"/>
      <w:r w:rsidRPr="00C1681E">
        <w:rPr>
          <w:rFonts w:cs="Times New Roman"/>
          <w:lang w:val="en-GB"/>
        </w:rPr>
        <w:t>sizes;</w:t>
      </w:r>
      <w:proofErr w:type="gramEnd"/>
    </w:p>
    <w:p w14:paraId="09ACDFEA" w14:textId="1EF23219" w:rsidR="00D3664D" w:rsidRPr="00C1681E" w:rsidRDefault="00E16C68" w:rsidP="00220672">
      <w:pPr>
        <w:pStyle w:val="ListParagraph"/>
        <w:widowControl w:val="0"/>
        <w:numPr>
          <w:ilvl w:val="0"/>
          <w:numId w:val="6"/>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lang w:val="en-GB"/>
        </w:rPr>
        <w:t xml:space="preserve">bycatch mitigation measures, </w:t>
      </w:r>
      <w:r w:rsidR="00D3664D" w:rsidRPr="00C1681E">
        <w:rPr>
          <w:rFonts w:cs="Times New Roman"/>
          <w:lang w:val="en-GB"/>
        </w:rPr>
        <w:t>including improvements</w:t>
      </w:r>
      <w:r w:rsidR="003D5905" w:rsidRPr="00C1681E">
        <w:rPr>
          <w:rFonts w:cs="Times New Roman"/>
          <w:lang w:val="en-GB"/>
        </w:rPr>
        <w:t xml:space="preserve"> of fishing gear selectivity</w:t>
      </w:r>
      <w:r w:rsidR="00A63416" w:rsidRPr="00C1681E">
        <w:rPr>
          <w:rFonts w:cs="Times New Roman"/>
          <w:lang w:val="en-GB"/>
        </w:rPr>
        <w:t xml:space="preserve"> and</w:t>
      </w:r>
      <w:r w:rsidR="00CC7F0A" w:rsidRPr="00C1681E">
        <w:t xml:space="preserve"> </w:t>
      </w:r>
      <w:r w:rsidR="00CC7F0A" w:rsidRPr="00C1681E">
        <w:rPr>
          <w:rFonts w:cs="Times New Roman"/>
          <w:lang w:val="en-GB"/>
        </w:rPr>
        <w:t>reduction of post release mortality via technical devices</w:t>
      </w:r>
      <w:r w:rsidR="00A63416" w:rsidRPr="00C1681E">
        <w:rPr>
          <w:rFonts w:cs="Times New Roman"/>
          <w:lang w:val="en-GB"/>
        </w:rPr>
        <w:t xml:space="preserve"> </w:t>
      </w:r>
      <w:r w:rsidR="00D3664D" w:rsidRPr="00C1681E">
        <w:rPr>
          <w:rFonts w:cs="Times New Roman"/>
          <w:lang w:val="en-GB"/>
        </w:rPr>
        <w:t>such as double conveyor belts for the release of incidentally caught shark in purse seine fisheries</w:t>
      </w:r>
      <w:r w:rsidR="00C02301" w:rsidRPr="00C1681E">
        <w:rPr>
          <w:rFonts w:cs="Times New Roman"/>
          <w:lang w:val="en-GB"/>
        </w:rPr>
        <w:t xml:space="preserve"> to increase the probability of </w:t>
      </w:r>
      <w:r w:rsidR="00C802AC" w:rsidRPr="00C1681E">
        <w:rPr>
          <w:rFonts w:cs="Times New Roman"/>
          <w:lang w:val="en-GB"/>
        </w:rPr>
        <w:t xml:space="preserve">survival for </w:t>
      </w:r>
      <w:r w:rsidR="005D1C68" w:rsidRPr="00C1681E">
        <w:rPr>
          <w:rFonts w:cs="Times New Roman"/>
          <w:lang w:val="en-GB"/>
        </w:rPr>
        <w:t>released</w:t>
      </w:r>
      <w:r w:rsidR="00C802AC" w:rsidRPr="00C1681E">
        <w:rPr>
          <w:rFonts w:cs="Times New Roman"/>
          <w:lang w:val="en-GB"/>
        </w:rPr>
        <w:t xml:space="preserve"> </w:t>
      </w:r>
      <w:proofErr w:type="gramStart"/>
      <w:r w:rsidR="00C802AC" w:rsidRPr="00C1681E">
        <w:rPr>
          <w:rFonts w:cs="Times New Roman"/>
          <w:lang w:val="en-GB"/>
        </w:rPr>
        <w:t>sharks</w:t>
      </w:r>
      <w:r w:rsidR="00D3664D" w:rsidRPr="00C1681E">
        <w:rPr>
          <w:rFonts w:cs="Times New Roman"/>
          <w:lang w:val="en-GB"/>
        </w:rPr>
        <w:t>;</w:t>
      </w:r>
      <w:proofErr w:type="gramEnd"/>
    </w:p>
    <w:p w14:paraId="769E11B5" w14:textId="3460243C" w:rsidR="005A38A5" w:rsidRPr="00C1681E" w:rsidRDefault="00CE6485" w:rsidP="00220672">
      <w:pPr>
        <w:pStyle w:val="ListParagraph"/>
        <w:widowControl w:val="0"/>
        <w:numPr>
          <w:ilvl w:val="0"/>
          <w:numId w:val="6"/>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lang w:val="en-GB"/>
        </w:rPr>
        <w:t>option</w:t>
      </w:r>
      <w:r w:rsidR="00E827DD" w:rsidRPr="00C1681E">
        <w:rPr>
          <w:rFonts w:cs="Times New Roman"/>
          <w:lang w:val="en-GB"/>
        </w:rPr>
        <w:t>s</w:t>
      </w:r>
      <w:r w:rsidRPr="00C1681E">
        <w:rPr>
          <w:rFonts w:cs="Times New Roman"/>
          <w:lang w:val="en-GB"/>
        </w:rPr>
        <w:t xml:space="preserve"> to reduce post</w:t>
      </w:r>
      <w:r w:rsidR="007570E5" w:rsidRPr="00C1681E">
        <w:rPr>
          <w:rFonts w:cs="Times New Roman"/>
          <w:lang w:val="en-GB"/>
        </w:rPr>
        <w:t>-</w:t>
      </w:r>
      <w:r w:rsidRPr="00C1681E">
        <w:rPr>
          <w:rFonts w:cs="Times New Roman"/>
          <w:lang w:val="en-GB"/>
        </w:rPr>
        <w:t xml:space="preserve">release mortality </w:t>
      </w:r>
      <w:r w:rsidR="00D3664D" w:rsidRPr="00C1681E">
        <w:rPr>
          <w:rFonts w:cs="Times New Roman"/>
          <w:lang w:val="en-GB"/>
        </w:rPr>
        <w:t xml:space="preserve">sharks to be included in Resolution 15/01 </w:t>
      </w:r>
      <w:r w:rsidR="00D3664D" w:rsidRPr="00C1681E">
        <w:rPr>
          <w:rFonts w:cs="Times New Roman"/>
          <w:i/>
          <w:iCs/>
          <w:lang w:val="en-GB"/>
        </w:rPr>
        <w:t>On the Recording of Catch and Effort Data by Fishing Vessels in the IOTC Area of Competence</w:t>
      </w:r>
      <w:r w:rsidR="00D3664D" w:rsidRPr="00C1681E">
        <w:rPr>
          <w:rFonts w:cs="Times New Roman"/>
          <w:lang w:val="en-GB"/>
        </w:rPr>
        <w:t xml:space="preserve"> (or any superseding Resolution)</w:t>
      </w:r>
      <w:r w:rsidR="00E60A49" w:rsidRPr="00C1681E">
        <w:rPr>
          <w:rFonts w:cs="Times New Roman"/>
          <w:lang w:val="en-GB"/>
        </w:rPr>
        <w:t xml:space="preserve"> as species whose catch must be recorded</w:t>
      </w:r>
      <w:r w:rsidR="00CD3669" w:rsidRPr="00C1681E">
        <w:rPr>
          <w:rFonts w:cs="Times New Roman"/>
          <w:lang w:val="en-GB"/>
        </w:rPr>
        <w:t>.</w:t>
      </w:r>
    </w:p>
    <w:p w14:paraId="3A090A63" w14:textId="158FD75C" w:rsidR="005A38A5" w:rsidRPr="00C1681E" w:rsidRDefault="005A38A5"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rFonts w:cs="Times New Roman"/>
          <w:lang w:val="en-GB"/>
        </w:rPr>
      </w:pPr>
      <w:bookmarkStart w:id="22" w:name="_Ref131246239"/>
      <w:r w:rsidRPr="00C1681E">
        <w:rPr>
          <w:rFonts w:cs="Times New Roman"/>
          <w:lang w:val="en-GB"/>
        </w:rPr>
        <w:t xml:space="preserve">In providing its </w:t>
      </w:r>
      <w:r w:rsidRPr="00C1681E">
        <w:rPr>
          <w:rFonts w:cs="Times New Roman"/>
          <w:w w:val="105"/>
          <w:lang w:val="en-GB"/>
        </w:rPr>
        <w:t>recommendations</w:t>
      </w:r>
      <w:r w:rsidR="00CD3669" w:rsidRPr="00C1681E">
        <w:rPr>
          <w:rFonts w:cs="Times New Roman"/>
          <w:lang w:val="en-GB"/>
        </w:rPr>
        <w:t xml:space="preserve"> pursuant to paragraph</w:t>
      </w:r>
      <w:r w:rsidR="00560E55" w:rsidRPr="00C1681E">
        <w:rPr>
          <w:rFonts w:cs="Times New Roman"/>
          <w:lang w:val="en-GB"/>
        </w:rPr>
        <w:t xml:space="preserve"> </w:t>
      </w:r>
      <w:r w:rsidR="00C04A18" w:rsidRPr="00C1681E">
        <w:rPr>
          <w:rFonts w:cs="Times New Roman"/>
          <w:lang w:val="en-GB"/>
        </w:rPr>
        <w:t>26</w:t>
      </w:r>
      <w:r w:rsidRPr="00C1681E">
        <w:rPr>
          <w:rFonts w:cs="Times New Roman"/>
          <w:lang w:val="en-GB"/>
        </w:rPr>
        <w:t xml:space="preserve">, the IOTC Scientific Committee shall </w:t>
      </w:r>
      <w:proofErr w:type="gramStart"/>
      <w:r w:rsidRPr="00C1681E">
        <w:rPr>
          <w:rFonts w:cs="Times New Roman"/>
          <w:lang w:val="en-GB"/>
        </w:rPr>
        <w:t xml:space="preserve">take </w:t>
      </w:r>
      <w:r w:rsidRPr="00C1681E">
        <w:rPr>
          <w:rFonts w:cs="Times New Roman"/>
          <w:w w:val="105"/>
          <w:lang w:val="en-GB"/>
        </w:rPr>
        <w:t>into</w:t>
      </w:r>
      <w:r w:rsidRPr="00C1681E">
        <w:rPr>
          <w:rFonts w:cs="Times New Roman"/>
          <w:lang w:val="en-GB"/>
        </w:rPr>
        <w:t xml:space="preserve"> account</w:t>
      </w:r>
      <w:proofErr w:type="gramEnd"/>
      <w:r w:rsidRPr="00C1681E">
        <w:rPr>
          <w:rFonts w:cs="Times New Roman"/>
          <w:lang w:val="en-GB"/>
        </w:rPr>
        <w:t xml:space="preserve">, </w:t>
      </w:r>
      <w:r w:rsidRPr="00C1681E">
        <w:rPr>
          <w:rFonts w:cs="Times New Roman"/>
          <w:i/>
          <w:iCs/>
          <w:lang w:val="en-GB"/>
        </w:rPr>
        <w:t>inter alia</w:t>
      </w:r>
      <w:r w:rsidRPr="00C1681E">
        <w:rPr>
          <w:rFonts w:cs="Times New Roman"/>
          <w:lang w:val="en-GB"/>
        </w:rPr>
        <w:t>, the following:</w:t>
      </w:r>
      <w:bookmarkEnd w:id="22"/>
    </w:p>
    <w:p w14:paraId="07E0576D" w14:textId="4408ED83" w:rsidR="005A38A5" w:rsidRPr="00C1681E" w:rsidRDefault="005A38A5" w:rsidP="00220672">
      <w:pPr>
        <w:pStyle w:val="ListParagraph"/>
        <w:widowControl w:val="0"/>
        <w:numPr>
          <w:ilvl w:val="1"/>
          <w:numId w:val="10"/>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lang w:val="en-GB"/>
        </w:rPr>
        <w:t>full stock assessments on sharks, stock assessment</w:t>
      </w:r>
      <w:r w:rsidR="00855F73" w:rsidRPr="00C1681E">
        <w:rPr>
          <w:rFonts w:cs="Times New Roman"/>
          <w:lang w:val="en-GB"/>
        </w:rPr>
        <w:t>s</w:t>
      </w:r>
      <w:r w:rsidRPr="00C1681E">
        <w:rPr>
          <w:rFonts w:cs="Times New Roman"/>
          <w:lang w:val="en-GB"/>
        </w:rPr>
        <w:t xml:space="preserve"> and</w:t>
      </w:r>
      <w:r w:rsidR="005F2C51" w:rsidRPr="00C1681E">
        <w:rPr>
          <w:rFonts w:cs="Times New Roman"/>
          <w:lang w:val="en-GB"/>
        </w:rPr>
        <w:t>, in the absence of more robust scientific information,</w:t>
      </w:r>
      <w:r w:rsidRPr="00C1681E">
        <w:rPr>
          <w:rFonts w:cs="Times New Roman"/>
          <w:lang w:val="en-GB"/>
        </w:rPr>
        <w:t xml:space="preserve"> Ecological Risk Assessments (ERAs) by fishing gears, using </w:t>
      </w:r>
      <w:r w:rsidR="00855F73" w:rsidRPr="00C1681E">
        <w:rPr>
          <w:rFonts w:cs="Times New Roman"/>
          <w:lang w:val="en-GB"/>
        </w:rPr>
        <w:t xml:space="preserve">the </w:t>
      </w:r>
      <w:r w:rsidRPr="00C1681E">
        <w:rPr>
          <w:rFonts w:cs="Times New Roman"/>
          <w:lang w:val="en-GB"/>
        </w:rPr>
        <w:t xml:space="preserve">best </w:t>
      </w:r>
      <w:r w:rsidR="00855F73" w:rsidRPr="00C1681E">
        <w:rPr>
          <w:rFonts w:cs="Times New Roman"/>
          <w:lang w:val="en-GB"/>
        </w:rPr>
        <w:t xml:space="preserve">available </w:t>
      </w:r>
      <w:r w:rsidRPr="00C1681E">
        <w:rPr>
          <w:rFonts w:cs="Times New Roman"/>
          <w:lang w:val="en-GB"/>
        </w:rPr>
        <w:t>scientific data/</w:t>
      </w:r>
      <w:proofErr w:type="gramStart"/>
      <w:r w:rsidRPr="00C1681E">
        <w:rPr>
          <w:rFonts w:cs="Times New Roman"/>
          <w:lang w:val="en-GB"/>
        </w:rPr>
        <w:t>information;</w:t>
      </w:r>
      <w:proofErr w:type="gramEnd"/>
    </w:p>
    <w:p w14:paraId="4486B3CF" w14:textId="258C9BA0" w:rsidR="005A38A5" w:rsidRPr="00C1681E" w:rsidRDefault="005A38A5" w:rsidP="00220672">
      <w:pPr>
        <w:pStyle w:val="ListParagraph"/>
        <w:widowControl w:val="0"/>
        <w:numPr>
          <w:ilvl w:val="1"/>
          <w:numId w:val="10"/>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lang w:val="en-GB"/>
        </w:rPr>
        <w:t>trend of fishing effort by fishing gear on each shark</w:t>
      </w:r>
      <w:r w:rsidR="00670921" w:rsidRPr="00C1681E">
        <w:rPr>
          <w:rFonts w:cs="Times New Roman"/>
          <w:lang w:val="en-GB"/>
        </w:rPr>
        <w:t xml:space="preserve"> </w:t>
      </w:r>
      <w:proofErr w:type="gramStart"/>
      <w:r w:rsidR="00670921" w:rsidRPr="00C1681E">
        <w:rPr>
          <w:rFonts w:cs="Times New Roman"/>
          <w:lang w:val="en-GB"/>
        </w:rPr>
        <w:t>species</w:t>
      </w:r>
      <w:r w:rsidRPr="00C1681E">
        <w:rPr>
          <w:rFonts w:cs="Times New Roman"/>
          <w:lang w:val="en-GB"/>
        </w:rPr>
        <w:t>;</w:t>
      </w:r>
      <w:proofErr w:type="gramEnd"/>
    </w:p>
    <w:p w14:paraId="7EACE36A" w14:textId="1E3B0538" w:rsidR="005A38A5" w:rsidRPr="00C1681E" w:rsidRDefault="005A38A5" w:rsidP="00220672">
      <w:pPr>
        <w:pStyle w:val="ListParagraph"/>
        <w:widowControl w:val="0"/>
        <w:numPr>
          <w:ilvl w:val="1"/>
          <w:numId w:val="10"/>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lang w:val="en-GB"/>
        </w:rPr>
        <w:t>effective</w:t>
      </w:r>
      <w:r w:rsidR="00103FA6" w:rsidRPr="00C1681E">
        <w:rPr>
          <w:rFonts w:cs="Times New Roman"/>
          <w:lang w:val="en-GB"/>
        </w:rPr>
        <w:t>ness</w:t>
      </w:r>
      <w:r w:rsidRPr="00C1681E">
        <w:rPr>
          <w:rFonts w:cs="Times New Roman"/>
          <w:lang w:val="en-GB"/>
        </w:rPr>
        <w:t xml:space="preserve"> </w:t>
      </w:r>
      <w:r w:rsidR="00296E37" w:rsidRPr="00C1681E">
        <w:rPr>
          <w:rFonts w:cs="Times New Roman"/>
          <w:lang w:val="en-GB"/>
        </w:rPr>
        <w:t xml:space="preserve">of </w:t>
      </w:r>
      <w:r w:rsidR="00E60A49" w:rsidRPr="00C1681E">
        <w:rPr>
          <w:rFonts w:cs="Times New Roman"/>
          <w:lang w:val="en-GB"/>
        </w:rPr>
        <w:t xml:space="preserve">conservation and management measures </w:t>
      </w:r>
      <w:r w:rsidRPr="00C1681E">
        <w:rPr>
          <w:rFonts w:cs="Times New Roman"/>
          <w:lang w:val="en-GB"/>
        </w:rPr>
        <w:t xml:space="preserve">for </w:t>
      </w:r>
      <w:r w:rsidR="005F2C51" w:rsidRPr="00C1681E">
        <w:rPr>
          <w:rFonts w:cs="Times New Roman"/>
          <w:lang w:val="en-GB"/>
        </w:rPr>
        <w:t xml:space="preserve">those </w:t>
      </w:r>
      <w:r w:rsidRPr="00C1681E">
        <w:rPr>
          <w:rFonts w:cs="Times New Roman"/>
          <w:lang w:val="en-GB"/>
        </w:rPr>
        <w:t xml:space="preserve">fishing gears </w:t>
      </w:r>
      <w:r w:rsidR="00670921" w:rsidRPr="00C1681E">
        <w:rPr>
          <w:rFonts w:cs="Times New Roman"/>
          <w:lang w:val="en-GB"/>
        </w:rPr>
        <w:t xml:space="preserve">posing a </w:t>
      </w:r>
      <w:r w:rsidRPr="00C1681E">
        <w:rPr>
          <w:rFonts w:cs="Times New Roman"/>
          <w:lang w:val="en-GB"/>
        </w:rPr>
        <w:t>high risk</w:t>
      </w:r>
      <w:r w:rsidR="00670921" w:rsidRPr="00C1681E">
        <w:rPr>
          <w:rFonts w:cs="Times New Roman"/>
          <w:lang w:val="en-GB"/>
        </w:rPr>
        <w:t xml:space="preserve"> of incidental catches or other harmful impacts on</w:t>
      </w:r>
      <w:r w:rsidRPr="00C1681E">
        <w:rPr>
          <w:rFonts w:cs="Times New Roman"/>
          <w:lang w:val="en-GB"/>
        </w:rPr>
        <w:t xml:space="preserve"> </w:t>
      </w:r>
      <w:proofErr w:type="gramStart"/>
      <w:r w:rsidRPr="00C1681E">
        <w:rPr>
          <w:rFonts w:cs="Times New Roman"/>
          <w:lang w:val="en-GB"/>
        </w:rPr>
        <w:t>shark</w:t>
      </w:r>
      <w:r w:rsidR="00670921" w:rsidRPr="00C1681E">
        <w:rPr>
          <w:rFonts w:cs="Times New Roman"/>
          <w:lang w:val="en-GB"/>
        </w:rPr>
        <w:t>s</w:t>
      </w:r>
      <w:r w:rsidRPr="00C1681E">
        <w:rPr>
          <w:rFonts w:cs="Times New Roman"/>
          <w:lang w:val="en-GB"/>
        </w:rPr>
        <w:t>;</w:t>
      </w:r>
      <w:proofErr w:type="gramEnd"/>
    </w:p>
    <w:p w14:paraId="1411A938" w14:textId="594402BE" w:rsidR="00210BEF" w:rsidRPr="00C1681E" w:rsidRDefault="005A38A5" w:rsidP="00220672">
      <w:pPr>
        <w:pStyle w:val="ListParagraph"/>
        <w:widowControl w:val="0"/>
        <w:numPr>
          <w:ilvl w:val="1"/>
          <w:numId w:val="10"/>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lang w:val="en-GB"/>
        </w:rPr>
        <w:t>priority in shark</w:t>
      </w:r>
      <w:r w:rsidR="00670921" w:rsidRPr="00C1681E">
        <w:rPr>
          <w:rFonts w:cs="Times New Roman"/>
          <w:lang w:val="en-GB"/>
        </w:rPr>
        <w:t>s</w:t>
      </w:r>
      <w:r w:rsidRPr="00C1681E">
        <w:rPr>
          <w:rFonts w:cs="Times New Roman"/>
          <w:lang w:val="en-GB"/>
        </w:rPr>
        <w:t xml:space="preserve"> with high </w:t>
      </w:r>
      <w:proofErr w:type="gramStart"/>
      <w:r w:rsidRPr="00C1681E">
        <w:rPr>
          <w:rFonts w:cs="Times New Roman"/>
          <w:lang w:val="en-GB"/>
        </w:rPr>
        <w:t>risk;</w:t>
      </w:r>
      <w:proofErr w:type="gramEnd"/>
    </w:p>
    <w:p w14:paraId="314012A1" w14:textId="3CD61D91" w:rsidR="005A38A5" w:rsidRPr="00C1681E" w:rsidRDefault="005A38A5" w:rsidP="00220672">
      <w:pPr>
        <w:pStyle w:val="ListParagraph"/>
        <w:widowControl w:val="0"/>
        <w:numPr>
          <w:ilvl w:val="1"/>
          <w:numId w:val="10"/>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lang w:val="en-GB"/>
        </w:rPr>
        <w:t>review of</w:t>
      </w:r>
      <w:r w:rsidR="00E60A49" w:rsidRPr="00C1681E">
        <w:rPr>
          <w:rFonts w:cs="Times New Roman"/>
          <w:lang w:val="en-GB"/>
        </w:rPr>
        <w:t xml:space="preserve"> the</w:t>
      </w:r>
      <w:r w:rsidRPr="00C1681E">
        <w:rPr>
          <w:rFonts w:cs="Times New Roman"/>
          <w:lang w:val="en-GB"/>
        </w:rPr>
        <w:t xml:space="preserve"> practical implementation of </w:t>
      </w:r>
      <w:r w:rsidR="003C42A6" w:rsidRPr="00C1681E">
        <w:rPr>
          <w:rFonts w:cs="Times New Roman"/>
          <w:lang w:val="en-GB"/>
        </w:rPr>
        <w:t xml:space="preserve">the retention </w:t>
      </w:r>
      <w:proofErr w:type="gramStart"/>
      <w:r w:rsidR="003C42A6" w:rsidRPr="00C1681E">
        <w:rPr>
          <w:rFonts w:cs="Times New Roman"/>
          <w:lang w:val="en-GB"/>
        </w:rPr>
        <w:t>ban</w:t>
      </w:r>
      <w:proofErr w:type="gramEnd"/>
      <w:r w:rsidR="003C42A6" w:rsidRPr="00C1681E">
        <w:rPr>
          <w:rFonts w:cs="Times New Roman"/>
          <w:lang w:val="en-GB"/>
        </w:rPr>
        <w:t xml:space="preserve"> in paragraph </w:t>
      </w:r>
      <w:r w:rsidR="002A352C" w:rsidRPr="00C1681E">
        <w:rPr>
          <w:rFonts w:cs="Times New Roman"/>
          <w:w w:val="105"/>
          <w:lang w:val="en-GB"/>
        </w:rPr>
        <w:fldChar w:fldCharType="begin"/>
      </w:r>
      <w:r w:rsidR="002A352C" w:rsidRPr="00C1681E">
        <w:rPr>
          <w:rFonts w:cs="Times New Roman"/>
          <w:w w:val="105"/>
          <w:lang w:val="en-GB"/>
        </w:rPr>
        <w:instrText xml:space="preserve"> REF _Ref129349554 \r \h  \* MERGEFORMAT </w:instrText>
      </w:r>
      <w:r w:rsidR="002A352C" w:rsidRPr="00C1681E">
        <w:rPr>
          <w:rFonts w:cs="Times New Roman"/>
          <w:w w:val="105"/>
          <w:lang w:val="en-GB"/>
        </w:rPr>
      </w:r>
      <w:r w:rsidR="002A352C" w:rsidRPr="00C1681E">
        <w:rPr>
          <w:rFonts w:cs="Times New Roman"/>
          <w:w w:val="105"/>
          <w:lang w:val="en-GB"/>
        </w:rPr>
        <w:fldChar w:fldCharType="separate"/>
      </w:r>
      <w:r w:rsidR="001801D8" w:rsidRPr="00C1681E">
        <w:rPr>
          <w:rFonts w:cs="Times New Roman"/>
          <w:w w:val="105"/>
          <w:lang w:val="en-GB"/>
        </w:rPr>
        <w:t>3</w:t>
      </w:r>
      <w:r w:rsidR="002A352C" w:rsidRPr="00C1681E">
        <w:rPr>
          <w:rFonts w:cs="Times New Roman"/>
          <w:w w:val="105"/>
          <w:lang w:val="en-GB"/>
        </w:rPr>
        <w:fldChar w:fldCharType="end"/>
      </w:r>
      <w:r w:rsidRPr="00C1681E">
        <w:rPr>
          <w:rFonts w:cs="Times New Roman"/>
          <w:lang w:val="en-GB"/>
        </w:rPr>
        <w:t>;</w:t>
      </w:r>
    </w:p>
    <w:p w14:paraId="02177293" w14:textId="110BFB33" w:rsidR="005A38A5" w:rsidRPr="00C1681E" w:rsidRDefault="005A38A5" w:rsidP="00220672">
      <w:pPr>
        <w:pStyle w:val="ListParagraph"/>
        <w:widowControl w:val="0"/>
        <w:numPr>
          <w:ilvl w:val="1"/>
          <w:numId w:val="10"/>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lang w:val="en-GB"/>
        </w:rPr>
        <w:lastRenderedPageBreak/>
        <w:t xml:space="preserve">feasibility of </w:t>
      </w:r>
      <w:r w:rsidR="00E60A49" w:rsidRPr="00C1681E">
        <w:rPr>
          <w:rFonts w:cs="Times New Roman"/>
          <w:lang w:val="en-GB"/>
        </w:rPr>
        <w:t xml:space="preserve">the </w:t>
      </w:r>
      <w:r w:rsidRPr="00C1681E">
        <w:rPr>
          <w:rFonts w:cs="Times New Roman"/>
          <w:lang w:val="en-GB"/>
        </w:rPr>
        <w:t xml:space="preserve">implementation of </w:t>
      </w:r>
      <w:r w:rsidR="00670921" w:rsidRPr="00C1681E">
        <w:rPr>
          <w:rFonts w:cs="Times New Roman"/>
          <w:lang w:val="en-GB"/>
        </w:rPr>
        <w:t xml:space="preserve">the retention </w:t>
      </w:r>
      <w:proofErr w:type="gramStart"/>
      <w:r w:rsidR="00670921" w:rsidRPr="00C1681E">
        <w:rPr>
          <w:rFonts w:cs="Times New Roman"/>
          <w:lang w:val="en-GB"/>
        </w:rPr>
        <w:t>ban</w:t>
      </w:r>
      <w:proofErr w:type="gramEnd"/>
      <w:r w:rsidR="00670921" w:rsidRPr="00C1681E">
        <w:rPr>
          <w:rFonts w:cs="Times New Roman"/>
          <w:lang w:val="en-GB"/>
        </w:rPr>
        <w:t xml:space="preserve"> in paragraph </w:t>
      </w:r>
      <w:r w:rsidR="002A352C" w:rsidRPr="00C1681E">
        <w:rPr>
          <w:rFonts w:cs="Times New Roman"/>
          <w:w w:val="105"/>
          <w:lang w:val="en-GB"/>
        </w:rPr>
        <w:fldChar w:fldCharType="begin"/>
      </w:r>
      <w:r w:rsidR="002A352C" w:rsidRPr="00C1681E">
        <w:rPr>
          <w:rFonts w:cs="Times New Roman"/>
          <w:w w:val="105"/>
          <w:lang w:val="en-GB"/>
        </w:rPr>
        <w:instrText xml:space="preserve"> REF _Ref129349554 \r \h  \* MERGEFORMAT </w:instrText>
      </w:r>
      <w:r w:rsidR="002A352C" w:rsidRPr="00C1681E">
        <w:rPr>
          <w:rFonts w:cs="Times New Roman"/>
          <w:w w:val="105"/>
          <w:lang w:val="en-GB"/>
        </w:rPr>
      </w:r>
      <w:r w:rsidR="002A352C" w:rsidRPr="00C1681E">
        <w:rPr>
          <w:rFonts w:cs="Times New Roman"/>
          <w:w w:val="105"/>
          <w:lang w:val="en-GB"/>
        </w:rPr>
        <w:fldChar w:fldCharType="separate"/>
      </w:r>
      <w:r w:rsidR="001801D8" w:rsidRPr="00C1681E">
        <w:rPr>
          <w:rFonts w:cs="Times New Roman"/>
          <w:w w:val="105"/>
          <w:lang w:val="en-GB"/>
        </w:rPr>
        <w:t>3</w:t>
      </w:r>
      <w:r w:rsidR="002A352C" w:rsidRPr="00C1681E">
        <w:rPr>
          <w:rFonts w:cs="Times New Roman"/>
          <w:w w:val="105"/>
          <w:lang w:val="en-GB"/>
        </w:rPr>
        <w:fldChar w:fldCharType="end"/>
      </w:r>
      <w:r w:rsidR="00670921" w:rsidRPr="00C1681E">
        <w:rPr>
          <w:rFonts w:cs="Times New Roman"/>
          <w:lang w:val="en-GB"/>
        </w:rPr>
        <w:t>,</w:t>
      </w:r>
      <w:r w:rsidRPr="00C1681E">
        <w:rPr>
          <w:rFonts w:cs="Times New Roman"/>
          <w:lang w:val="en-GB"/>
        </w:rPr>
        <w:t xml:space="preserve"> including identification of shark </w:t>
      </w:r>
      <w:proofErr w:type="gramStart"/>
      <w:r w:rsidRPr="00C1681E">
        <w:rPr>
          <w:rFonts w:cs="Times New Roman"/>
          <w:lang w:val="en-GB"/>
        </w:rPr>
        <w:t>species;</w:t>
      </w:r>
      <w:proofErr w:type="gramEnd"/>
    </w:p>
    <w:p w14:paraId="18718894" w14:textId="549F3DDC" w:rsidR="00670921" w:rsidRPr="00C1681E" w:rsidRDefault="005A38A5" w:rsidP="00220672">
      <w:pPr>
        <w:pStyle w:val="ListParagraph"/>
        <w:widowControl w:val="0"/>
        <w:numPr>
          <w:ilvl w:val="1"/>
          <w:numId w:val="10"/>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lang w:val="en-GB"/>
        </w:rPr>
        <w:t xml:space="preserve">impact and bias of </w:t>
      </w:r>
      <w:r w:rsidR="00E60A49" w:rsidRPr="00C1681E">
        <w:rPr>
          <w:rFonts w:cs="Times New Roman"/>
          <w:lang w:val="en-GB"/>
        </w:rPr>
        <w:t>conservation and management measures</w:t>
      </w:r>
      <w:r w:rsidRPr="00C1681E">
        <w:rPr>
          <w:rFonts w:cs="Times New Roman"/>
          <w:lang w:val="en-GB"/>
        </w:rPr>
        <w:t xml:space="preserve"> of sharks on fishing operations and shark data/information collected and reported by CPCs</w:t>
      </w:r>
      <w:r w:rsidR="00670921" w:rsidRPr="00C1681E">
        <w:rPr>
          <w:rFonts w:cs="Times New Roman"/>
          <w:lang w:val="en-GB"/>
        </w:rPr>
        <w:t>; and</w:t>
      </w:r>
    </w:p>
    <w:p w14:paraId="43CFF841" w14:textId="73FFE53E" w:rsidR="00E96DBA" w:rsidRPr="00C1681E" w:rsidRDefault="00670921" w:rsidP="00220672">
      <w:pPr>
        <w:pStyle w:val="ListParagraph"/>
        <w:widowControl w:val="0"/>
        <w:numPr>
          <w:ilvl w:val="1"/>
          <w:numId w:val="10"/>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lang w:val="en-GB"/>
        </w:rPr>
        <w:t xml:space="preserve">Resolution 12/01 </w:t>
      </w:r>
      <w:r w:rsidRPr="00C1681E">
        <w:rPr>
          <w:rFonts w:cs="Times New Roman"/>
          <w:i/>
          <w:iCs/>
          <w:lang w:val="en-GB"/>
        </w:rPr>
        <w:t>On the Implementation of the Precautionary Approach</w:t>
      </w:r>
      <w:r w:rsidR="005A38A5" w:rsidRPr="00C1681E">
        <w:rPr>
          <w:rFonts w:cs="Times New Roman"/>
          <w:lang w:val="en-GB"/>
        </w:rPr>
        <w:t>.</w:t>
      </w:r>
    </w:p>
    <w:p w14:paraId="71A3A5E1" w14:textId="3102BE3F" w:rsidR="008C1CDA" w:rsidRPr="00C1681E" w:rsidRDefault="008C1CDA"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rFonts w:cs="Times New Roman"/>
        </w:rPr>
      </w:pPr>
      <w:r w:rsidRPr="00C1681E">
        <w:rPr>
          <w:lang w:eastAsia="ja-JP"/>
        </w:rPr>
        <w:t xml:space="preserve">The </w:t>
      </w:r>
      <w:r w:rsidRPr="00C1681E">
        <w:rPr>
          <w:rFonts w:cs="Times New Roman"/>
          <w:lang w:val="en-GB"/>
        </w:rPr>
        <w:t>IOTC</w:t>
      </w:r>
      <w:r w:rsidRPr="00C1681E">
        <w:rPr>
          <w:lang w:eastAsia="ja-JP"/>
        </w:rPr>
        <w:t xml:space="preserve"> S</w:t>
      </w:r>
      <w:r w:rsidRPr="00C1681E">
        <w:rPr>
          <w:rFonts w:hint="eastAsia"/>
          <w:lang w:eastAsia="ja-JP"/>
        </w:rPr>
        <w:t>cientific Committee</w:t>
      </w:r>
      <w:r w:rsidRPr="00C1681E">
        <w:rPr>
          <w:lang w:eastAsia="ja-JP"/>
        </w:rPr>
        <w:t xml:space="preserve"> shall, at its annual Session in 202</w:t>
      </w:r>
      <w:r w:rsidRPr="00C1681E">
        <w:rPr>
          <w:rFonts w:hint="eastAsia"/>
          <w:lang w:eastAsia="ja-JP"/>
        </w:rPr>
        <w:t>5</w:t>
      </w:r>
      <w:r w:rsidRPr="00C1681E">
        <w:rPr>
          <w:lang w:eastAsia="ja-JP"/>
        </w:rPr>
        <w:t>, review existing data and information relating to the life history and conservation status of whale sharks, and confirm whether they meet the definition of being a taxon of the greatest biological vulnerability and conservation concern for which there are very few data. Should this be the case, the IOTC S</w:t>
      </w:r>
      <w:r w:rsidRPr="00C1681E">
        <w:rPr>
          <w:rFonts w:hint="eastAsia"/>
          <w:lang w:eastAsia="ja-JP"/>
        </w:rPr>
        <w:t>cientific Committee</w:t>
      </w:r>
      <w:r w:rsidRPr="00C1681E">
        <w:rPr>
          <w:lang w:eastAsia="ja-JP"/>
        </w:rPr>
        <w:t xml:space="preserve"> shall advise the Commission on the appropriateness of applying precautionary management measures in I</w:t>
      </w:r>
      <w:r w:rsidRPr="00C1681E">
        <w:rPr>
          <w:rFonts w:hint="eastAsia"/>
          <w:lang w:eastAsia="ja-JP"/>
        </w:rPr>
        <w:t>OTC</w:t>
      </w:r>
      <w:r w:rsidRPr="00C1681E">
        <w:rPr>
          <w:lang w:eastAsia="ja-JP"/>
        </w:rPr>
        <w:t xml:space="preserve"> fisheries, including a retention ban. The IOTC S</w:t>
      </w:r>
      <w:r w:rsidRPr="00C1681E">
        <w:rPr>
          <w:rFonts w:hint="eastAsia"/>
          <w:lang w:eastAsia="ja-JP"/>
        </w:rPr>
        <w:t>cientific Committee</w:t>
      </w:r>
      <w:r w:rsidRPr="00C1681E">
        <w:rPr>
          <w:lang w:eastAsia="ja-JP"/>
        </w:rPr>
        <w:t xml:space="preserve"> may also identify options for future research and data collection, as well as advise on other mitigation measures for relevant I</w:t>
      </w:r>
      <w:r w:rsidRPr="00C1681E">
        <w:rPr>
          <w:rFonts w:hint="eastAsia"/>
          <w:lang w:eastAsia="ja-JP"/>
        </w:rPr>
        <w:t>OTC</w:t>
      </w:r>
      <w:r w:rsidRPr="00C1681E">
        <w:rPr>
          <w:lang w:eastAsia="ja-JP"/>
        </w:rPr>
        <w:t xml:space="preserve"> fisheries.</w:t>
      </w:r>
    </w:p>
    <w:p w14:paraId="4FF38882" w14:textId="23D98446" w:rsidR="007B0D88" w:rsidRPr="00C1681E" w:rsidRDefault="008E12E1" w:rsidP="00220672">
      <w:pPr>
        <w:pStyle w:val="Heading1"/>
        <w:spacing w:before="0" w:after="240" w:line="240" w:lineRule="auto"/>
        <w:rPr>
          <w:rFonts w:ascii="Times New Roman" w:hAnsi="Times New Roman" w:cs="Times New Roman"/>
          <w:b/>
          <w:bCs/>
          <w:i w:val="0"/>
          <w:iCs w:val="0"/>
          <w:sz w:val="22"/>
          <w:szCs w:val="22"/>
          <w:lang w:val="en-GB"/>
        </w:rPr>
      </w:pPr>
      <w:r w:rsidRPr="00C1681E">
        <w:rPr>
          <w:rFonts w:ascii="Times New Roman" w:hAnsi="Times New Roman" w:cs="Times New Roman"/>
          <w:b/>
          <w:bCs/>
          <w:i w:val="0"/>
          <w:iCs w:val="0"/>
          <w:sz w:val="22"/>
          <w:szCs w:val="22"/>
          <w:lang w:val="en-GB"/>
        </w:rPr>
        <w:t>Final Provisions</w:t>
      </w:r>
    </w:p>
    <w:p w14:paraId="56734BDA" w14:textId="177B855A" w:rsidR="00584F1F" w:rsidRPr="00C1681E" w:rsidRDefault="002F3984"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lang w:val="en-GB"/>
        </w:rPr>
        <w:t xml:space="preserve">This </w:t>
      </w:r>
      <w:r w:rsidR="0046221B" w:rsidRPr="00C1681E">
        <w:rPr>
          <w:rFonts w:cs="Times New Roman"/>
          <w:lang w:val="en-GB"/>
        </w:rPr>
        <w:t>Resolution shall enter into force on</w:t>
      </w:r>
      <w:r w:rsidR="0063472E" w:rsidRPr="00C1681E">
        <w:rPr>
          <w:rFonts w:cs="Times New Roman"/>
          <w:lang w:val="en-GB"/>
        </w:rPr>
        <w:t xml:space="preserve"> </w:t>
      </w:r>
      <w:r w:rsidR="0063472E" w:rsidRPr="00C1681E">
        <w:rPr>
          <w:lang w:val="en-GB"/>
        </w:rPr>
        <w:t>1 January 202</w:t>
      </w:r>
      <w:r w:rsidR="00C37A22" w:rsidRPr="00C1681E">
        <w:rPr>
          <w:lang w:val="en-GB"/>
        </w:rPr>
        <w:t>6</w:t>
      </w:r>
      <w:r w:rsidR="0046221B" w:rsidRPr="00C1681E">
        <w:rPr>
          <w:lang w:val="en-GB"/>
        </w:rPr>
        <w:t>.</w:t>
      </w:r>
    </w:p>
    <w:p w14:paraId="194422A7" w14:textId="42A38F0B" w:rsidR="0046221B" w:rsidRPr="00C1681E" w:rsidRDefault="002F3984"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lang w:val="en-GB"/>
        </w:rPr>
        <w:t xml:space="preserve">Notwithstanding paragraph </w:t>
      </w:r>
      <w:r w:rsidR="00FB38F5" w:rsidRPr="00C1681E">
        <w:rPr>
          <w:rFonts w:cs="Times New Roman"/>
          <w:lang w:val="en-GB"/>
        </w:rPr>
        <w:t>44</w:t>
      </w:r>
      <w:r w:rsidRPr="00C1681E">
        <w:rPr>
          <w:rFonts w:cs="Times New Roman"/>
          <w:lang w:val="en-GB"/>
        </w:rPr>
        <w:t>, paragraph 3(c) of this Resolution shall enter into force on 1 July 2026, and only if the IOTC Scientific Committee</w:t>
      </w:r>
      <w:r w:rsidR="008D1DED" w:rsidRPr="00C1681E">
        <w:rPr>
          <w:rFonts w:cs="Times New Roman"/>
          <w:lang w:val="en-GB"/>
        </w:rPr>
        <w:t xml:space="preserve"> explicitly and unambig</w:t>
      </w:r>
      <w:r w:rsidR="00CC0CE7" w:rsidRPr="00C1681E">
        <w:rPr>
          <w:rFonts w:cs="Times New Roman"/>
          <w:lang w:val="en-GB"/>
        </w:rPr>
        <w:t>u</w:t>
      </w:r>
      <w:r w:rsidR="008D1DED" w:rsidRPr="00C1681E">
        <w:rPr>
          <w:rFonts w:cs="Times New Roman"/>
          <w:lang w:val="en-GB"/>
        </w:rPr>
        <w:t>ously</w:t>
      </w:r>
      <w:r w:rsidRPr="00C1681E">
        <w:rPr>
          <w:rFonts w:cs="Times New Roman"/>
          <w:lang w:val="en-GB"/>
        </w:rPr>
        <w:t xml:space="preserve"> recommends, in accordance with paragraph </w:t>
      </w:r>
      <w:r w:rsidR="00FB38F5" w:rsidRPr="00C1681E">
        <w:rPr>
          <w:rFonts w:cs="Times New Roman"/>
          <w:lang w:val="en-GB"/>
        </w:rPr>
        <w:t>43</w:t>
      </w:r>
      <w:r w:rsidRPr="00C1681E">
        <w:rPr>
          <w:rFonts w:cs="Times New Roman"/>
          <w:lang w:val="en-GB"/>
        </w:rPr>
        <w:t xml:space="preserve"> of this Resolution, a retention ban for whale sharks.</w:t>
      </w:r>
    </w:p>
    <w:p w14:paraId="4B39A043" w14:textId="77777777" w:rsidR="00CD1263" w:rsidRPr="00C1681E" w:rsidRDefault="00322CC9" w:rsidP="00220672">
      <w:pPr>
        <w:pStyle w:val="ListParagraph"/>
        <w:widowControl w:val="0"/>
        <w:numPr>
          <w:ilvl w:val="0"/>
          <w:numId w:val="2"/>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lang w:val="en-GB"/>
        </w:rPr>
        <w:t xml:space="preserve">This </w:t>
      </w:r>
      <w:r w:rsidRPr="00C1681E">
        <w:rPr>
          <w:rFonts w:cs="Times New Roman"/>
          <w:w w:val="105"/>
          <w:lang w:val="en-GB"/>
        </w:rPr>
        <w:t>Resolution</w:t>
      </w:r>
      <w:r w:rsidRPr="00C1681E">
        <w:rPr>
          <w:rFonts w:cs="Times New Roman"/>
          <w:lang w:val="en-GB"/>
        </w:rPr>
        <w:t xml:space="preserve"> supersedes</w:t>
      </w:r>
      <w:r w:rsidR="00535AA8" w:rsidRPr="00C1681E">
        <w:rPr>
          <w:rFonts w:cs="Times New Roman"/>
          <w:lang w:val="en-GB"/>
        </w:rPr>
        <w:t xml:space="preserve"> </w:t>
      </w:r>
      <w:r w:rsidR="00CD1263" w:rsidRPr="00C1681E">
        <w:rPr>
          <w:rFonts w:cs="Times New Roman"/>
          <w:lang w:val="en-GB"/>
        </w:rPr>
        <w:t>the following Resolutions:</w:t>
      </w:r>
    </w:p>
    <w:p w14:paraId="7CC5FF15" w14:textId="77777777" w:rsidR="00CD1263" w:rsidRPr="00C1681E" w:rsidRDefault="00535AA8" w:rsidP="00220672">
      <w:pPr>
        <w:pStyle w:val="ListParagraph"/>
        <w:widowControl w:val="0"/>
        <w:numPr>
          <w:ilvl w:val="0"/>
          <w:numId w:val="14"/>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rFonts w:cs="Times New Roman"/>
          <w:spacing w:val="-5"/>
          <w:w w:val="105"/>
          <w:lang w:val="en-GB"/>
        </w:rPr>
        <w:t>Resolution</w:t>
      </w:r>
      <w:r w:rsidRPr="00C1681E">
        <w:rPr>
          <w:rFonts w:cs="Times New Roman"/>
          <w:lang w:val="en-GB"/>
        </w:rPr>
        <w:t xml:space="preserve"> 18/02 </w:t>
      </w:r>
      <w:r w:rsidRPr="00C1681E">
        <w:rPr>
          <w:rFonts w:cs="Times New Roman"/>
          <w:i/>
          <w:iCs/>
          <w:lang w:val="en-GB"/>
        </w:rPr>
        <w:t xml:space="preserve">On Management Measures for the Conservation of Blue Shark Caught in Association with IOTC </w:t>
      </w:r>
      <w:proofErr w:type="gramStart"/>
      <w:r w:rsidRPr="00C1681E">
        <w:rPr>
          <w:rFonts w:cs="Times New Roman"/>
          <w:i/>
          <w:iCs/>
          <w:lang w:val="en-GB"/>
        </w:rPr>
        <w:t>Fisheries</w:t>
      </w:r>
      <w:r w:rsidR="00CD1263" w:rsidRPr="00C1681E">
        <w:rPr>
          <w:rFonts w:cs="Times New Roman"/>
          <w:lang w:val="en-GB"/>
        </w:rPr>
        <w:t>;</w:t>
      </w:r>
      <w:proofErr w:type="gramEnd"/>
    </w:p>
    <w:p w14:paraId="7B0AE277" w14:textId="77777777" w:rsidR="00CD1263" w:rsidRPr="00C1681E" w:rsidRDefault="00E84CD9" w:rsidP="00220672">
      <w:pPr>
        <w:pStyle w:val="ListParagraph"/>
        <w:widowControl w:val="0"/>
        <w:numPr>
          <w:ilvl w:val="0"/>
          <w:numId w:val="14"/>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spacing w:val="-5"/>
          <w:w w:val="105"/>
          <w:lang w:val="en-GB"/>
        </w:rPr>
        <w:t>Resolution</w:t>
      </w:r>
      <w:r w:rsidRPr="00C1681E">
        <w:rPr>
          <w:rFonts w:cs="Times New Roman"/>
          <w:lang w:val="en-GB"/>
        </w:rPr>
        <w:t xml:space="preserve"> 17/05 </w:t>
      </w:r>
      <w:r w:rsidRPr="00C1681E">
        <w:rPr>
          <w:rFonts w:cs="Times New Roman"/>
          <w:i/>
          <w:iCs/>
          <w:lang w:val="en-GB"/>
        </w:rPr>
        <w:t xml:space="preserve">Concerning the Conservation of Sharks Caught in Association with Fisheries Managed by the </w:t>
      </w:r>
      <w:proofErr w:type="gramStart"/>
      <w:r w:rsidRPr="00C1681E">
        <w:rPr>
          <w:rFonts w:cs="Times New Roman"/>
          <w:i/>
          <w:iCs/>
          <w:lang w:val="en-GB"/>
        </w:rPr>
        <w:t>IOTC</w:t>
      </w:r>
      <w:r w:rsidR="00CD1263" w:rsidRPr="00C1681E">
        <w:rPr>
          <w:rFonts w:cs="Times New Roman"/>
          <w:lang w:val="en-GB"/>
        </w:rPr>
        <w:t>;</w:t>
      </w:r>
      <w:proofErr w:type="gramEnd"/>
    </w:p>
    <w:p w14:paraId="6D20195F" w14:textId="57E89B57" w:rsidR="00CD1263" w:rsidRPr="00C1681E" w:rsidRDefault="00535AA8" w:rsidP="00220672">
      <w:pPr>
        <w:pStyle w:val="ListParagraph"/>
        <w:widowControl w:val="0"/>
        <w:numPr>
          <w:ilvl w:val="0"/>
          <w:numId w:val="14"/>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spacing w:val="-5"/>
          <w:w w:val="105"/>
          <w:lang w:val="en-GB"/>
        </w:rPr>
        <w:t>Resolution</w:t>
      </w:r>
      <w:r w:rsidRPr="00C1681E">
        <w:rPr>
          <w:rFonts w:cs="Times New Roman"/>
          <w:lang w:val="en-GB"/>
        </w:rPr>
        <w:t xml:space="preserve"> 13/05 </w:t>
      </w:r>
      <w:r w:rsidRPr="00C1681E">
        <w:rPr>
          <w:rFonts w:cs="Times New Roman"/>
          <w:i/>
          <w:iCs/>
          <w:lang w:val="en-GB"/>
        </w:rPr>
        <w:t>On the Conservation of Whale Sharks (Rhincodon typus</w:t>
      </w:r>
      <w:proofErr w:type="gramStart"/>
      <w:r w:rsidRPr="00C1681E">
        <w:rPr>
          <w:rFonts w:cs="Times New Roman"/>
          <w:i/>
          <w:iCs/>
          <w:lang w:val="en-GB"/>
        </w:rPr>
        <w:t>)</w:t>
      </w:r>
      <w:r w:rsidR="00CD1263" w:rsidRPr="00C1681E">
        <w:rPr>
          <w:rFonts w:cs="Times New Roman"/>
          <w:lang w:val="en-GB"/>
        </w:rPr>
        <w:t>;</w:t>
      </w:r>
      <w:proofErr w:type="gramEnd"/>
    </w:p>
    <w:p w14:paraId="36FE0006" w14:textId="77777777" w:rsidR="00907051" w:rsidRPr="00C1681E" w:rsidRDefault="00104B28" w:rsidP="00220672">
      <w:pPr>
        <w:pStyle w:val="ListParagraph"/>
        <w:widowControl w:val="0"/>
        <w:numPr>
          <w:ilvl w:val="0"/>
          <w:numId w:val="14"/>
        </w:numPr>
        <w:tabs>
          <w:tab w:val="left" w:pos="818"/>
          <w:tab w:val="left" w:pos="819"/>
        </w:tabs>
        <w:autoSpaceDE w:val="0"/>
        <w:autoSpaceDN w:val="0"/>
        <w:spacing w:after="240" w:line="240" w:lineRule="auto"/>
        <w:ind w:right="329"/>
        <w:contextualSpacing w:val="0"/>
        <w:jc w:val="both"/>
        <w:rPr>
          <w:rFonts w:cs="Times New Roman"/>
          <w:lang w:val="en-GB"/>
        </w:rPr>
      </w:pPr>
      <w:r w:rsidRPr="00C1681E">
        <w:rPr>
          <w:spacing w:val="-5"/>
          <w:w w:val="105"/>
          <w:lang w:val="en-GB"/>
        </w:rPr>
        <w:t>Resolution</w:t>
      </w:r>
      <w:r w:rsidRPr="00C1681E">
        <w:rPr>
          <w:rFonts w:cs="Times New Roman"/>
          <w:lang w:val="en-GB"/>
        </w:rPr>
        <w:t xml:space="preserve"> 13/06 </w:t>
      </w:r>
      <w:r w:rsidRPr="00C1681E">
        <w:rPr>
          <w:rFonts w:cs="Times New Roman"/>
          <w:i/>
          <w:iCs/>
          <w:lang w:val="en-GB"/>
        </w:rPr>
        <w:t>On a Scientific and Management Framework on the Conservation of Shark Species Caught in Association with IOTC Managed Fisheries</w:t>
      </w:r>
      <w:r w:rsidR="00CD1263" w:rsidRPr="00C1681E">
        <w:rPr>
          <w:rFonts w:cs="Times New Roman"/>
          <w:lang w:val="en-GB"/>
        </w:rPr>
        <w:t>;</w:t>
      </w:r>
      <w:r w:rsidR="00535AA8" w:rsidRPr="00C1681E">
        <w:rPr>
          <w:rFonts w:cs="Times New Roman"/>
          <w:lang w:val="en-GB"/>
        </w:rPr>
        <w:t xml:space="preserve"> and</w:t>
      </w:r>
    </w:p>
    <w:p w14:paraId="37719EFB" w14:textId="77777777" w:rsidR="00F7175F" w:rsidRDefault="001D1F6F" w:rsidP="00220672">
      <w:pPr>
        <w:pStyle w:val="ListParagraph"/>
        <w:widowControl w:val="0"/>
        <w:numPr>
          <w:ilvl w:val="0"/>
          <w:numId w:val="14"/>
        </w:numPr>
        <w:tabs>
          <w:tab w:val="left" w:pos="818"/>
          <w:tab w:val="left" w:pos="819"/>
        </w:tabs>
        <w:autoSpaceDE w:val="0"/>
        <w:autoSpaceDN w:val="0"/>
        <w:spacing w:after="240" w:line="240" w:lineRule="auto"/>
        <w:ind w:right="329"/>
        <w:contextualSpacing w:val="0"/>
        <w:jc w:val="both"/>
        <w:rPr>
          <w:ins w:id="23" w:author="SECRETARIAT (FG)" w:date="2026-02-13T14:19:00Z" w16du:dateUtc="2026-02-13T10:19:00Z"/>
          <w:rFonts w:cs="Times New Roman"/>
          <w:lang w:val="en-GB"/>
        </w:rPr>
      </w:pPr>
      <w:r w:rsidRPr="00C1681E">
        <w:rPr>
          <w:spacing w:val="-5"/>
          <w:w w:val="105"/>
          <w:lang w:val="en-GB"/>
        </w:rPr>
        <w:t>Resolution</w:t>
      </w:r>
      <w:r w:rsidRPr="00C1681E">
        <w:rPr>
          <w:rFonts w:cs="Times New Roman"/>
          <w:lang w:val="en-GB"/>
        </w:rPr>
        <w:t xml:space="preserve"> 12/09 </w:t>
      </w:r>
      <w:r w:rsidRPr="00C1681E">
        <w:rPr>
          <w:rFonts w:cs="Times New Roman"/>
          <w:i/>
          <w:iCs/>
          <w:lang w:val="en-GB"/>
        </w:rPr>
        <w:t xml:space="preserve">On the Conservation of Thresher Sharks (Family </w:t>
      </w:r>
      <w:proofErr w:type="spellStart"/>
      <w:r w:rsidRPr="00C1681E">
        <w:rPr>
          <w:rFonts w:cs="Times New Roman"/>
          <w:i/>
          <w:iCs/>
          <w:lang w:val="en-GB"/>
        </w:rPr>
        <w:t>Alopiidae</w:t>
      </w:r>
      <w:proofErr w:type="spellEnd"/>
      <w:r w:rsidRPr="00C1681E">
        <w:rPr>
          <w:rFonts w:cs="Times New Roman"/>
          <w:i/>
          <w:iCs/>
          <w:lang w:val="en-GB"/>
        </w:rPr>
        <w:t>) Caught in Association with Fisheries in the IOTC Area of Competence</w:t>
      </w:r>
      <w:ins w:id="24" w:author="SECRETARIAT (FG)" w:date="2026-02-13T14:19:00Z" w16du:dateUtc="2026-02-13T10:19:00Z">
        <w:r w:rsidR="00F7175F">
          <w:rPr>
            <w:rFonts w:cs="Times New Roman"/>
            <w:lang w:val="en-GB"/>
          </w:rPr>
          <w:t>, and</w:t>
        </w:r>
      </w:ins>
    </w:p>
    <w:p w14:paraId="2B351E7C" w14:textId="6E5F3732" w:rsidR="005A6929" w:rsidRPr="00C1681E" w:rsidRDefault="00F7175F" w:rsidP="00220672">
      <w:pPr>
        <w:pStyle w:val="ListParagraph"/>
        <w:widowControl w:val="0"/>
        <w:numPr>
          <w:ilvl w:val="0"/>
          <w:numId w:val="14"/>
        </w:numPr>
        <w:tabs>
          <w:tab w:val="left" w:pos="818"/>
          <w:tab w:val="left" w:pos="819"/>
        </w:tabs>
        <w:autoSpaceDE w:val="0"/>
        <w:autoSpaceDN w:val="0"/>
        <w:spacing w:after="240" w:line="240" w:lineRule="auto"/>
        <w:ind w:right="329"/>
        <w:contextualSpacing w:val="0"/>
        <w:jc w:val="both"/>
        <w:rPr>
          <w:rFonts w:cs="Times New Roman"/>
          <w:lang w:val="en-GB"/>
        </w:rPr>
      </w:pPr>
      <w:ins w:id="25" w:author="SECRETARIAT (FG)" w:date="2026-02-13T14:19:00Z" w16du:dateUtc="2026-02-13T10:19:00Z">
        <w:r>
          <w:rPr>
            <w:rFonts w:cs="Times New Roman"/>
            <w:lang w:val="en-GB"/>
          </w:rPr>
          <w:t>Resolution 25/08</w:t>
        </w:r>
      </w:ins>
      <w:ins w:id="26" w:author="SECRETARIAT (FG)" w:date="2026-02-13T14:20:00Z" w16du:dateUtc="2026-02-13T10:20:00Z">
        <w:r>
          <w:rPr>
            <w:rFonts w:cs="Times New Roman"/>
            <w:lang w:val="en-GB"/>
          </w:rPr>
          <w:t xml:space="preserve"> </w:t>
        </w:r>
        <w:r w:rsidRPr="002E241B">
          <w:rPr>
            <w:rFonts w:cs="Times New Roman"/>
            <w:i/>
            <w:iCs/>
            <w:lang w:val="en-GB"/>
          </w:rPr>
          <w:t xml:space="preserve">On </w:t>
        </w:r>
        <w:proofErr w:type="gramStart"/>
        <w:r w:rsidRPr="002E241B">
          <w:rPr>
            <w:rFonts w:cs="Times New Roman"/>
            <w:i/>
            <w:iCs/>
            <w:lang w:val="en-GB"/>
          </w:rPr>
          <w:t>The</w:t>
        </w:r>
        <w:proofErr w:type="gramEnd"/>
        <w:r w:rsidRPr="002E241B">
          <w:rPr>
            <w:rFonts w:cs="Times New Roman"/>
            <w:i/>
            <w:iCs/>
            <w:lang w:val="en-GB"/>
          </w:rPr>
          <w:t xml:space="preserve"> Conservation </w:t>
        </w:r>
        <w:proofErr w:type="gramStart"/>
        <w:r w:rsidRPr="002E241B">
          <w:rPr>
            <w:rFonts w:cs="Times New Roman"/>
            <w:i/>
            <w:iCs/>
            <w:lang w:val="en-GB"/>
          </w:rPr>
          <w:t>Of</w:t>
        </w:r>
        <w:proofErr w:type="gramEnd"/>
        <w:r w:rsidRPr="002E241B">
          <w:rPr>
            <w:rFonts w:cs="Times New Roman"/>
            <w:i/>
            <w:iCs/>
            <w:lang w:val="en-GB"/>
          </w:rPr>
          <w:t xml:space="preserve"> Sharks Caught </w:t>
        </w:r>
        <w:proofErr w:type="gramStart"/>
        <w:r w:rsidRPr="002E241B">
          <w:rPr>
            <w:rFonts w:cs="Times New Roman"/>
            <w:i/>
            <w:iCs/>
            <w:lang w:val="en-GB"/>
          </w:rPr>
          <w:t>In</w:t>
        </w:r>
        <w:proofErr w:type="gramEnd"/>
        <w:r w:rsidRPr="002E241B">
          <w:rPr>
            <w:rFonts w:cs="Times New Roman"/>
            <w:i/>
            <w:iCs/>
            <w:lang w:val="en-GB"/>
          </w:rPr>
          <w:t xml:space="preserve"> Association </w:t>
        </w:r>
        <w:proofErr w:type="gramStart"/>
        <w:r w:rsidRPr="002E241B">
          <w:rPr>
            <w:rFonts w:cs="Times New Roman"/>
            <w:i/>
            <w:iCs/>
            <w:lang w:val="en-GB"/>
          </w:rPr>
          <w:t>With</w:t>
        </w:r>
        <w:proofErr w:type="gramEnd"/>
        <w:r w:rsidRPr="002E241B">
          <w:rPr>
            <w:rFonts w:cs="Times New Roman"/>
            <w:i/>
            <w:iCs/>
            <w:lang w:val="en-GB"/>
          </w:rPr>
          <w:t xml:space="preserve"> Fisheries Managed By IOTC</w:t>
        </w:r>
      </w:ins>
      <w:del w:id="27" w:author="SECRETARIAT (FG)" w:date="2026-02-13T14:19:00Z" w16du:dateUtc="2026-02-13T10:19:00Z">
        <w:r w:rsidRPr="00C1681E" w:rsidDel="00F7175F">
          <w:rPr>
            <w:rFonts w:cs="Times New Roman"/>
            <w:lang w:val="en-GB"/>
          </w:rPr>
          <w:delText>.</w:delText>
        </w:r>
      </w:del>
    </w:p>
    <w:p w14:paraId="17E737C5" w14:textId="77777777" w:rsidR="005A6929" w:rsidRPr="00C1681E" w:rsidRDefault="005A6929" w:rsidP="00A1600B">
      <w:pPr>
        <w:pStyle w:val="ListParagraph"/>
        <w:jc w:val="both"/>
        <w:rPr>
          <w:rFonts w:cs="Times New Roman"/>
          <w:lang w:val="en-GB"/>
        </w:rPr>
      </w:pPr>
    </w:p>
    <w:p w14:paraId="73D39AD1" w14:textId="1EEBA982" w:rsidR="005A6929" w:rsidRPr="00C1681E" w:rsidRDefault="005A6929" w:rsidP="00A1600B">
      <w:pPr>
        <w:jc w:val="both"/>
        <w:rPr>
          <w:rFonts w:cs="Times New Roman"/>
          <w:lang w:val="en-GB"/>
        </w:rPr>
      </w:pPr>
      <w:r w:rsidRPr="00C1681E">
        <w:rPr>
          <w:rFonts w:cs="Times New Roman"/>
          <w:lang w:val="en-GB"/>
        </w:rPr>
        <w:br w:type="page"/>
      </w:r>
    </w:p>
    <w:p w14:paraId="753E3053" w14:textId="77777777" w:rsidR="001A6B01" w:rsidRPr="00C1681E" w:rsidRDefault="001A6B01" w:rsidP="00AE35BD">
      <w:pPr>
        <w:rPr>
          <w:lang w:val="en-GB"/>
        </w:rPr>
      </w:pPr>
    </w:p>
    <w:p w14:paraId="57D25EC9" w14:textId="77777777" w:rsidR="00BB0A46" w:rsidRPr="00220672" w:rsidRDefault="005A6929" w:rsidP="001A6B01">
      <w:pPr>
        <w:pStyle w:val="Heading1"/>
        <w:spacing w:line="276" w:lineRule="auto"/>
        <w:jc w:val="center"/>
        <w:rPr>
          <w:rFonts w:ascii="Times New Roman" w:hAnsi="Times New Roman" w:cs="Times New Roman"/>
          <w:b/>
          <w:bCs/>
          <w:i w:val="0"/>
          <w:iCs w:val="0"/>
          <w:sz w:val="22"/>
          <w:szCs w:val="22"/>
          <w:lang w:val="en-GB"/>
        </w:rPr>
      </w:pPr>
      <w:r w:rsidRPr="00220672">
        <w:rPr>
          <w:rFonts w:ascii="Times New Roman" w:hAnsi="Times New Roman" w:cs="Times New Roman"/>
          <w:b/>
          <w:bCs/>
          <w:i w:val="0"/>
          <w:iCs w:val="0"/>
          <w:sz w:val="22"/>
          <w:szCs w:val="22"/>
          <w:lang w:val="en-GB"/>
        </w:rPr>
        <w:t>ANNEX I</w:t>
      </w:r>
    </w:p>
    <w:p w14:paraId="194B062E" w14:textId="4F521728" w:rsidR="005A6929" w:rsidRPr="00C1681E" w:rsidRDefault="005A6929" w:rsidP="00AE35BD">
      <w:pPr>
        <w:pStyle w:val="NormalWeb"/>
        <w:jc w:val="center"/>
        <w:rPr>
          <w:rStyle w:val="Strong"/>
          <w:sz w:val="22"/>
          <w:szCs w:val="22"/>
        </w:rPr>
      </w:pPr>
      <w:r w:rsidRPr="00C1681E">
        <w:rPr>
          <w:rStyle w:val="Strong"/>
          <w:sz w:val="22"/>
          <w:szCs w:val="22"/>
        </w:rPr>
        <w:t>SCHEMATIC DIAGRAM OF A SHARK LINE</w:t>
      </w:r>
    </w:p>
    <w:p w14:paraId="2B419DC2" w14:textId="3849B2BF" w:rsidR="005A6929" w:rsidRPr="00C1681E" w:rsidRDefault="00006299" w:rsidP="00A1600B">
      <w:pPr>
        <w:widowControl w:val="0"/>
        <w:autoSpaceDE w:val="0"/>
        <w:autoSpaceDN w:val="0"/>
        <w:spacing w:before="135" w:after="0" w:line="276" w:lineRule="auto"/>
        <w:ind w:right="200"/>
        <w:jc w:val="both"/>
        <w:rPr>
          <w:rFonts w:cs="Times New Roman"/>
          <w:lang w:val="en-GB"/>
        </w:rPr>
      </w:pPr>
      <w:r w:rsidRPr="00C1681E">
        <w:rPr>
          <w:noProof/>
        </w:rPr>
        <w:drawing>
          <wp:inline distT="0" distB="0" distL="0" distR="0" wp14:anchorId="6840053E" wp14:editId="51002F0E">
            <wp:extent cx="6656705" cy="3745230"/>
            <wp:effectExtent l="0" t="0" r="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56705" cy="3745230"/>
                    </a:xfrm>
                    <a:prstGeom prst="rect">
                      <a:avLst/>
                    </a:prstGeom>
                    <a:noFill/>
                    <a:ln>
                      <a:noFill/>
                    </a:ln>
                  </pic:spPr>
                </pic:pic>
              </a:graphicData>
            </a:graphic>
          </wp:inline>
        </w:drawing>
      </w:r>
    </w:p>
    <w:p w14:paraId="081492C6" w14:textId="77777777" w:rsidR="004F3A53" w:rsidRPr="00C1681E" w:rsidRDefault="004F3A53" w:rsidP="00A1600B">
      <w:pPr>
        <w:widowControl w:val="0"/>
        <w:autoSpaceDE w:val="0"/>
        <w:autoSpaceDN w:val="0"/>
        <w:spacing w:before="135" w:after="0" w:line="276" w:lineRule="auto"/>
        <w:ind w:right="200"/>
        <w:jc w:val="both"/>
        <w:rPr>
          <w:rFonts w:cs="Times New Roman"/>
          <w:lang w:val="en-GB"/>
        </w:rPr>
      </w:pPr>
    </w:p>
    <w:p w14:paraId="390D2773" w14:textId="77777777" w:rsidR="001A6B01" w:rsidRPr="00C1681E" w:rsidRDefault="001A6B01">
      <w:pPr>
        <w:rPr>
          <w:rFonts w:cs="Times New Roman"/>
          <w:i/>
          <w:iCs/>
          <w:lang w:val="en-GB"/>
        </w:rPr>
      </w:pPr>
      <w:r w:rsidRPr="00C1681E">
        <w:rPr>
          <w:rFonts w:cs="Times New Roman"/>
          <w:lang w:val="en-GB"/>
        </w:rPr>
        <w:br w:type="page"/>
      </w:r>
    </w:p>
    <w:p w14:paraId="0748D3D3" w14:textId="77777777" w:rsidR="001A6B01" w:rsidRPr="00C1681E" w:rsidRDefault="001A6B01" w:rsidP="00AE35BD">
      <w:pPr>
        <w:rPr>
          <w:lang w:val="en-GB"/>
        </w:rPr>
      </w:pPr>
    </w:p>
    <w:p w14:paraId="1C727D0C" w14:textId="77777777" w:rsidR="00BB0A46" w:rsidRPr="00220672" w:rsidRDefault="004F3A53" w:rsidP="001A6B01">
      <w:pPr>
        <w:pStyle w:val="Heading1"/>
        <w:spacing w:line="276" w:lineRule="auto"/>
        <w:jc w:val="center"/>
        <w:rPr>
          <w:rFonts w:ascii="Times New Roman" w:hAnsi="Times New Roman" w:cs="Times New Roman"/>
          <w:b/>
          <w:bCs/>
          <w:i w:val="0"/>
          <w:iCs w:val="0"/>
          <w:sz w:val="22"/>
          <w:szCs w:val="22"/>
          <w:lang w:val="en-GB"/>
        </w:rPr>
      </w:pPr>
      <w:r w:rsidRPr="00220672">
        <w:rPr>
          <w:rFonts w:ascii="Times New Roman" w:hAnsi="Times New Roman" w:cs="Times New Roman"/>
          <w:b/>
          <w:bCs/>
          <w:i w:val="0"/>
          <w:iCs w:val="0"/>
          <w:sz w:val="22"/>
          <w:szCs w:val="22"/>
          <w:lang w:val="en-GB"/>
        </w:rPr>
        <w:t>ANNEX II</w:t>
      </w:r>
    </w:p>
    <w:p w14:paraId="1DCA51F7" w14:textId="1B4F36AB" w:rsidR="004F3A53" w:rsidRPr="00C1681E" w:rsidRDefault="004F3A53" w:rsidP="00AE35BD">
      <w:pPr>
        <w:pStyle w:val="NormalWeb"/>
        <w:jc w:val="center"/>
        <w:rPr>
          <w:rStyle w:val="Strong"/>
          <w:sz w:val="22"/>
          <w:szCs w:val="22"/>
        </w:rPr>
      </w:pPr>
      <w:r w:rsidRPr="00C1681E">
        <w:rPr>
          <w:rStyle w:val="Strong"/>
          <w:sz w:val="22"/>
          <w:szCs w:val="22"/>
        </w:rPr>
        <w:t>FINS NATURALLY ATTACHED</w:t>
      </w:r>
    </w:p>
    <w:p w14:paraId="43FB83DD" w14:textId="77777777" w:rsidR="004F3A53" w:rsidRPr="00C1681E" w:rsidRDefault="004F3A53" w:rsidP="004F3A53">
      <w:pPr>
        <w:widowControl w:val="0"/>
        <w:tabs>
          <w:tab w:val="left" w:pos="818"/>
          <w:tab w:val="left" w:pos="819"/>
        </w:tabs>
        <w:autoSpaceDE w:val="0"/>
        <w:autoSpaceDN w:val="0"/>
        <w:spacing w:before="183" w:after="0" w:line="276" w:lineRule="auto"/>
        <w:ind w:right="329"/>
        <w:jc w:val="both"/>
        <w:rPr>
          <w:rFonts w:cs="Times New Roman"/>
          <w:lang w:val="en-GB"/>
        </w:rPr>
      </w:pPr>
      <w:r w:rsidRPr="00C1681E">
        <w:rPr>
          <w:rFonts w:cs="Times New Roman"/>
          <w:lang w:val="en-GB"/>
        </w:rPr>
        <w:t xml:space="preserve">Naturally attached means that all fins of the shark must be fully and/or partially connected to the body of the shark by connective tissue or cartilage, while at sea. </w:t>
      </w:r>
      <w:proofErr w:type="gramStart"/>
      <w:r w:rsidRPr="00C1681E">
        <w:rPr>
          <w:rFonts w:cs="Times New Roman"/>
          <w:lang w:val="en-GB"/>
        </w:rPr>
        <w:t>In order to</w:t>
      </w:r>
      <w:proofErr w:type="gramEnd"/>
      <w:r w:rsidRPr="00C1681E">
        <w:rPr>
          <w:rFonts w:cs="Times New Roman"/>
          <w:lang w:val="en-GB"/>
        </w:rPr>
        <w:t xml:space="preserve"> facilitate on-board storage, shark fins may be partially sliced through and folded against the shark </w:t>
      </w:r>
      <w:proofErr w:type="gramStart"/>
      <w:r w:rsidRPr="00C1681E">
        <w:rPr>
          <w:rFonts w:cs="Times New Roman"/>
          <w:lang w:val="en-GB"/>
        </w:rPr>
        <w:t>carcass, but</w:t>
      </w:r>
      <w:proofErr w:type="gramEnd"/>
      <w:r w:rsidRPr="00C1681E">
        <w:rPr>
          <w:rFonts w:cs="Times New Roman"/>
          <w:lang w:val="en-GB"/>
        </w:rPr>
        <w:t xml:space="preserve"> shall not be removed from the carcass until the first point of landing. Below is a schematic to guide fishers.</w:t>
      </w:r>
    </w:p>
    <w:p w14:paraId="22FE7C78" w14:textId="77777777" w:rsidR="004F3A53" w:rsidRPr="00C1681E" w:rsidRDefault="004F3A53" w:rsidP="004F3A53">
      <w:pPr>
        <w:widowControl w:val="0"/>
        <w:tabs>
          <w:tab w:val="left" w:pos="818"/>
          <w:tab w:val="left" w:pos="819"/>
        </w:tabs>
        <w:autoSpaceDE w:val="0"/>
        <w:autoSpaceDN w:val="0"/>
        <w:spacing w:before="183" w:after="0" w:line="276" w:lineRule="auto"/>
        <w:ind w:right="329"/>
        <w:jc w:val="both"/>
        <w:rPr>
          <w:rFonts w:cs="Times New Roman"/>
          <w:lang w:val="en-GB"/>
        </w:rPr>
      </w:pPr>
      <w:r w:rsidRPr="00C1681E">
        <w:rPr>
          <w:rFonts w:cs="Times New Roman"/>
          <w:lang w:val="en-GB"/>
        </w:rPr>
        <w:t>1. Only head and guts, as appropriate, may be removed at sea.</w:t>
      </w:r>
    </w:p>
    <w:p w14:paraId="17F9D080" w14:textId="77777777" w:rsidR="004F3A53" w:rsidRPr="00C1681E" w:rsidRDefault="004F3A53" w:rsidP="004F3A53">
      <w:pPr>
        <w:widowControl w:val="0"/>
        <w:tabs>
          <w:tab w:val="left" w:pos="818"/>
          <w:tab w:val="left" w:pos="819"/>
        </w:tabs>
        <w:autoSpaceDE w:val="0"/>
        <w:autoSpaceDN w:val="0"/>
        <w:spacing w:before="183" w:after="0" w:line="276" w:lineRule="auto"/>
        <w:ind w:right="329"/>
        <w:jc w:val="both"/>
        <w:rPr>
          <w:rFonts w:cs="Times New Roman"/>
          <w:lang w:val="en-GB"/>
        </w:rPr>
      </w:pPr>
      <w:r w:rsidRPr="00C1681E">
        <w:rPr>
          <w:rFonts w:cs="Times New Roman"/>
          <w:lang w:val="en-GB"/>
        </w:rPr>
        <w:t>2. A partial cut at the level of the base of the dorsal fin and the base of the pectoral fins is permitted.</w:t>
      </w:r>
    </w:p>
    <w:p w14:paraId="65C08E39" w14:textId="77777777" w:rsidR="004F3A53" w:rsidRPr="00C1681E" w:rsidRDefault="004F3A53" w:rsidP="004F3A53">
      <w:pPr>
        <w:widowControl w:val="0"/>
        <w:tabs>
          <w:tab w:val="left" w:pos="818"/>
          <w:tab w:val="left" w:pos="819"/>
        </w:tabs>
        <w:autoSpaceDE w:val="0"/>
        <w:autoSpaceDN w:val="0"/>
        <w:spacing w:before="183" w:after="0" w:line="276" w:lineRule="auto"/>
        <w:ind w:right="329"/>
        <w:jc w:val="both"/>
        <w:rPr>
          <w:rFonts w:cs="Times New Roman"/>
          <w:lang w:val="en-GB"/>
        </w:rPr>
      </w:pPr>
      <w:r w:rsidRPr="00C1681E">
        <w:rPr>
          <w:rFonts w:cs="Times New Roman"/>
          <w:lang w:val="en-GB"/>
        </w:rPr>
        <w:t>3. A partial cut at the level of the caudal peduncle of the base, allowing the caudal fin to be folded over the posterior area of the shark’s trunk is permitted.</w:t>
      </w:r>
    </w:p>
    <w:p w14:paraId="271D04BD" w14:textId="59C76E2F" w:rsidR="004F3A53" w:rsidRPr="00C1681E" w:rsidRDefault="004F3A53" w:rsidP="004F3A53">
      <w:pPr>
        <w:widowControl w:val="0"/>
        <w:tabs>
          <w:tab w:val="left" w:pos="818"/>
          <w:tab w:val="left" w:pos="819"/>
        </w:tabs>
        <w:autoSpaceDE w:val="0"/>
        <w:autoSpaceDN w:val="0"/>
        <w:spacing w:before="183" w:after="0" w:line="276" w:lineRule="auto"/>
        <w:ind w:right="329"/>
        <w:jc w:val="both"/>
        <w:rPr>
          <w:rFonts w:cs="Times New Roman"/>
          <w:lang w:val="en-GB"/>
        </w:rPr>
      </w:pPr>
      <w:r w:rsidRPr="00C1681E">
        <w:rPr>
          <w:rFonts w:cs="Times New Roman"/>
          <w:lang w:val="en-GB"/>
        </w:rPr>
        <w:t>4. A full cut along the abdominal section is permitted in the case of the Blue Shark in the process of gutting, provided the fins remain naturally attached.</w:t>
      </w:r>
    </w:p>
    <w:p w14:paraId="74E4DE3E" w14:textId="4C0D949D" w:rsidR="004F3A53" w:rsidRPr="00C1681E" w:rsidRDefault="004F3A53" w:rsidP="00472CB5">
      <w:pPr>
        <w:widowControl w:val="0"/>
        <w:tabs>
          <w:tab w:val="left" w:pos="818"/>
          <w:tab w:val="left" w:pos="819"/>
        </w:tabs>
        <w:autoSpaceDE w:val="0"/>
        <w:autoSpaceDN w:val="0"/>
        <w:spacing w:before="183" w:after="0" w:line="276" w:lineRule="auto"/>
        <w:ind w:right="329"/>
        <w:jc w:val="center"/>
        <w:rPr>
          <w:lang w:val="en-GB"/>
        </w:rPr>
      </w:pPr>
      <w:r w:rsidRPr="00C1681E">
        <w:rPr>
          <w:noProof/>
        </w:rPr>
        <w:drawing>
          <wp:inline distT="0" distB="0" distL="0" distR="0" wp14:anchorId="306AE1ED" wp14:editId="0F6A1BEA">
            <wp:extent cx="4915535" cy="2216785"/>
            <wp:effectExtent l="0" t="0" r="18415" b="12065"/>
            <wp:docPr id="210104386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4915535" cy="2216785"/>
                    </a:xfrm>
                    <a:prstGeom prst="rect">
                      <a:avLst/>
                    </a:prstGeom>
                    <a:noFill/>
                    <a:ln>
                      <a:noFill/>
                    </a:ln>
                  </pic:spPr>
                </pic:pic>
              </a:graphicData>
            </a:graphic>
          </wp:inline>
        </w:drawing>
      </w:r>
    </w:p>
    <w:p w14:paraId="594DCFB7" w14:textId="5514B942" w:rsidR="00483FE5" w:rsidRPr="00C1681E" w:rsidRDefault="00483FE5">
      <w:pPr>
        <w:rPr>
          <w:lang w:val="en-GB"/>
        </w:rPr>
      </w:pPr>
      <w:r w:rsidRPr="00C1681E">
        <w:rPr>
          <w:lang w:val="en-GB"/>
        </w:rPr>
        <w:br w:type="page"/>
      </w:r>
    </w:p>
    <w:p w14:paraId="60C89F1E" w14:textId="77777777" w:rsidR="002851E5" w:rsidRPr="00C1681E" w:rsidRDefault="002851E5" w:rsidP="00472CB5">
      <w:pPr>
        <w:widowControl w:val="0"/>
        <w:tabs>
          <w:tab w:val="left" w:pos="818"/>
          <w:tab w:val="left" w:pos="819"/>
        </w:tabs>
        <w:autoSpaceDE w:val="0"/>
        <w:autoSpaceDN w:val="0"/>
        <w:spacing w:before="183" w:after="0" w:line="276" w:lineRule="auto"/>
        <w:ind w:right="329"/>
        <w:jc w:val="center"/>
        <w:rPr>
          <w:lang w:val="en-GB"/>
        </w:rPr>
      </w:pPr>
    </w:p>
    <w:p w14:paraId="6087BA90" w14:textId="77777777" w:rsidR="00BB0A46" w:rsidRPr="00220672" w:rsidRDefault="002851E5">
      <w:pPr>
        <w:pStyle w:val="Heading1"/>
        <w:spacing w:line="276" w:lineRule="auto"/>
        <w:jc w:val="center"/>
        <w:rPr>
          <w:rFonts w:ascii="Times New Roman" w:hAnsi="Times New Roman" w:cs="Times New Roman"/>
          <w:b/>
          <w:bCs/>
          <w:i w:val="0"/>
          <w:iCs w:val="0"/>
          <w:sz w:val="22"/>
          <w:szCs w:val="22"/>
          <w:lang w:val="en-GB"/>
        </w:rPr>
      </w:pPr>
      <w:r w:rsidRPr="00220672">
        <w:rPr>
          <w:rFonts w:ascii="Times New Roman" w:hAnsi="Times New Roman" w:cs="Times New Roman"/>
          <w:b/>
          <w:bCs/>
          <w:i w:val="0"/>
          <w:iCs w:val="0"/>
          <w:sz w:val="22"/>
          <w:szCs w:val="22"/>
          <w:lang w:val="en-GB"/>
        </w:rPr>
        <w:t>ANNEX III</w:t>
      </w:r>
    </w:p>
    <w:p w14:paraId="02518B52" w14:textId="77777777" w:rsidR="00BB0A46" w:rsidRDefault="00BB0A46" w:rsidP="00BB0A46">
      <w:pPr>
        <w:pStyle w:val="NormalWeb"/>
        <w:jc w:val="center"/>
        <w:rPr>
          <w:ins w:id="28" w:author="SECRETARIAT (FG)" w:date="2026-02-13T07:10:00Z" w16du:dateUtc="2026-02-13T03:10:00Z"/>
          <w:rStyle w:val="Strong"/>
          <w:i/>
          <w:iCs/>
          <w:sz w:val="22"/>
          <w:szCs w:val="22"/>
        </w:rPr>
      </w:pPr>
      <w:r w:rsidRPr="00C1681E">
        <w:rPr>
          <w:rStyle w:val="Strong"/>
          <w:i/>
          <w:iCs/>
          <w:sz w:val="22"/>
          <w:szCs w:val="22"/>
        </w:rPr>
        <w:t>MINIMUM STANDARDS FOR SAFE HANDLING AND LIVE RELEASE PROCEDURES</w:t>
      </w:r>
    </w:p>
    <w:p w14:paraId="4F3A4E8B" w14:textId="158C1E4E" w:rsidR="00B94F4E" w:rsidRPr="00B94F4E" w:rsidRDefault="00B94F4E" w:rsidP="00BB0A46">
      <w:pPr>
        <w:pStyle w:val="NormalWeb"/>
        <w:jc w:val="center"/>
        <w:rPr>
          <w:b/>
          <w:i/>
          <w:iCs/>
          <w:sz w:val="22"/>
          <w:szCs w:val="22"/>
        </w:rPr>
      </w:pPr>
      <w:r w:rsidRPr="00B94F4E">
        <w:rPr>
          <w:rStyle w:val="Strong"/>
          <w:b w:val="0"/>
          <w:bCs w:val="0"/>
          <w:i/>
          <w:iCs/>
          <w:sz w:val="22"/>
          <w:szCs w:val="22"/>
        </w:rPr>
        <w:fldChar w:fldCharType="begin"/>
      </w:r>
      <w:r w:rsidR="00AD0174">
        <w:rPr>
          <w:rStyle w:val="Strong"/>
          <w:b w:val="0"/>
          <w:bCs w:val="0"/>
          <w:i/>
          <w:iCs/>
          <w:sz w:val="22"/>
          <w:szCs w:val="22"/>
        </w:rPr>
        <w:instrText>HYPERLINK "C:\\Users\\lnelson\\Downloads\\LIVE RELEASE HANDLING PROCEDURES FOR MOBULIDS.pdf"</w:instrText>
      </w:r>
      <w:r w:rsidRPr="00B94F4E">
        <w:rPr>
          <w:rStyle w:val="Strong"/>
          <w:b w:val="0"/>
          <w:bCs w:val="0"/>
          <w:i/>
          <w:iCs/>
          <w:sz w:val="22"/>
          <w:szCs w:val="22"/>
        </w:rPr>
      </w:r>
      <w:r w:rsidRPr="00B94F4E">
        <w:rPr>
          <w:rStyle w:val="Strong"/>
          <w:b w:val="0"/>
          <w:bCs w:val="0"/>
          <w:i/>
          <w:iCs/>
          <w:sz w:val="22"/>
          <w:szCs w:val="22"/>
        </w:rPr>
        <w:fldChar w:fldCharType="separate"/>
      </w:r>
      <w:ins w:id="29" w:author="SECRETARIAT (FG)" w:date="2026-02-13T07:12:00Z" w16du:dateUtc="2026-02-13T03:12:00Z">
        <w:r w:rsidRPr="00B94F4E">
          <w:rPr>
            <w:rStyle w:val="Hyperlink"/>
            <w:b/>
            <w:i/>
            <w:iCs/>
            <w:sz w:val="22"/>
            <w:szCs w:val="22"/>
          </w:rPr>
          <w:t>Link to the standards</w:t>
        </w:r>
        <w:r w:rsidRPr="00B94F4E">
          <w:rPr>
            <w:rStyle w:val="Strong"/>
            <w:b w:val="0"/>
            <w:bCs w:val="0"/>
            <w:i/>
            <w:iCs/>
            <w:sz w:val="22"/>
            <w:szCs w:val="22"/>
          </w:rPr>
          <w:fldChar w:fldCharType="end"/>
        </w:r>
      </w:ins>
    </w:p>
    <w:p w14:paraId="2314899D" w14:textId="77777777" w:rsidR="00AD0174" w:rsidRPr="009F5EE5" w:rsidRDefault="00AD0174" w:rsidP="00AD0174">
      <w:pPr>
        <w:jc w:val="both"/>
        <w:rPr>
          <w:ins w:id="30" w:author="Lauren Nelson" w:date="2026-02-13T09:34:00Z" w16du:dateUtc="2026-02-13T05:34:00Z"/>
          <w:i/>
          <w:iCs/>
        </w:rPr>
      </w:pPr>
      <w:ins w:id="31" w:author="Lauren Nelson" w:date="2026-02-13T09:34:00Z" w16du:dateUtc="2026-02-13T05:34:00Z">
        <w:r w:rsidRPr="009F5EE5">
          <w:rPr>
            <w:i/>
            <w:iCs/>
            <w:lang w:val="en-GB"/>
          </w:rPr>
          <w:t>The primary aim of the following Minimum Standards for Safe Handling and Live Release Procedures is to ensure the highest level of survival of sharks and that, whenever possible, prompt, and effective action will be taken to return the shark to the sea and prioritising that the life and safety of the crew is not compromised and that crew members shall endeavour to avoid hazards in the safe handling and release operations for sharks. The following minimum standards are appropriate for all live sharks when released whether under no-retention policies, or when released voluntarily. These basic guidelines do not replace any stricter safety rules that may have been established by the National Authorities of individual CPCs. </w:t>
        </w:r>
        <w:r w:rsidRPr="009F5EE5">
          <w:rPr>
            <w:i/>
            <w:iCs/>
          </w:rPr>
          <w:t> </w:t>
        </w:r>
      </w:ins>
    </w:p>
    <w:p w14:paraId="65F0050E" w14:textId="77777777" w:rsidR="00AD0174" w:rsidRPr="009F5EE5" w:rsidRDefault="00AD0174" w:rsidP="00AD0174">
      <w:pPr>
        <w:jc w:val="both"/>
        <w:rPr>
          <w:ins w:id="32" w:author="Lauren Nelson" w:date="2026-02-13T09:34:00Z" w16du:dateUtc="2026-02-13T05:34:00Z"/>
          <w:i/>
          <w:iCs/>
        </w:rPr>
      </w:pPr>
      <w:ins w:id="33" w:author="Lauren Nelson" w:date="2026-02-13T09:34:00Z" w16du:dateUtc="2026-02-13T05:34:00Z">
        <w:r w:rsidRPr="009F5EE5">
          <w:rPr>
            <w:i/>
            <w:iCs/>
            <w:lang w:val="en-GB"/>
          </w:rPr>
          <w:t>To maximise the efficacy and utility of adopted BHRPs, CPCs should ensure crew are educated and trained on these practices regularly and enough crew members are available to focus on releasing bycaught sharks by applying the adopted BHRP. Illustrated best handling and release practices should be available on the vessels.</w:t>
        </w:r>
        <w:r w:rsidRPr="009F5EE5">
          <w:rPr>
            <w:i/>
            <w:iCs/>
          </w:rPr>
          <w:t> </w:t>
        </w:r>
      </w:ins>
    </w:p>
    <w:p w14:paraId="43FECCB1" w14:textId="77777777" w:rsidR="00AD0174" w:rsidRPr="009F5EE5" w:rsidRDefault="00AD0174" w:rsidP="00AD0174">
      <w:pPr>
        <w:jc w:val="both"/>
        <w:rPr>
          <w:ins w:id="34" w:author="Lauren Nelson" w:date="2026-02-13T09:34:00Z" w16du:dateUtc="2026-02-13T05:34:00Z"/>
          <w:i/>
          <w:iCs/>
        </w:rPr>
      </w:pPr>
      <w:ins w:id="35" w:author="Lauren Nelson" w:date="2026-02-13T09:34:00Z" w16du:dateUtc="2026-02-13T05:34:00Z">
        <w:r w:rsidRPr="009F5EE5">
          <w:rPr>
            <w:b/>
            <w:bCs/>
            <w:i/>
            <w:iCs/>
            <w:lang w:val="en-GB"/>
          </w:rPr>
          <w:t>Safety first:</w:t>
        </w:r>
        <w:r w:rsidRPr="009F5EE5">
          <w:rPr>
            <w:i/>
            <w:iCs/>
            <w:lang w:val="en-GB"/>
          </w:rPr>
          <w:t> These minimum standards should be considered </w:t>
        </w:r>
        <w:proofErr w:type="gramStart"/>
        <w:r w:rsidRPr="009F5EE5">
          <w:rPr>
            <w:i/>
            <w:iCs/>
            <w:lang w:val="en-GB"/>
          </w:rPr>
          <w:t>in light of</w:t>
        </w:r>
        <w:proofErr w:type="gramEnd"/>
        <w:r w:rsidRPr="009F5EE5">
          <w:rPr>
            <w:i/>
            <w:iCs/>
            <w:lang w:val="en-GB"/>
          </w:rPr>
          <w:t> safety and practicability for crew. Crew safety should always come first. At a minimum, crew should wear suitable gloves and avoid working around the mouths of sharks. Also minimising manual handling and using appropriate technical release devices instead is preferrable to ensure safety of the crew and the animals at the same time.</w:t>
        </w:r>
        <w:r w:rsidRPr="009F5EE5">
          <w:rPr>
            <w:i/>
            <w:iCs/>
          </w:rPr>
          <w:t> </w:t>
        </w:r>
      </w:ins>
    </w:p>
    <w:p w14:paraId="20FF7DA4" w14:textId="77777777" w:rsidR="00AD0174" w:rsidRPr="009F5EE5" w:rsidRDefault="00AD0174" w:rsidP="00AD0174">
      <w:pPr>
        <w:jc w:val="both"/>
        <w:rPr>
          <w:ins w:id="36" w:author="Lauren Nelson" w:date="2026-02-13T09:34:00Z" w16du:dateUtc="2026-02-13T05:34:00Z"/>
          <w:i/>
          <w:iCs/>
        </w:rPr>
      </w:pPr>
      <w:ins w:id="37" w:author="Lauren Nelson" w:date="2026-02-13T09:34:00Z" w16du:dateUtc="2026-02-13T05:34:00Z">
        <w:r w:rsidRPr="009F5EE5">
          <w:rPr>
            <w:b/>
            <w:bCs/>
            <w:i/>
            <w:iCs/>
            <w:lang w:val="en-GB"/>
          </w:rPr>
          <w:t>Be prepared:</w:t>
        </w:r>
        <w:r w:rsidRPr="009F5EE5">
          <w:rPr>
            <w:i/>
            <w:iCs/>
            <w:lang w:val="en-GB"/>
          </w:rPr>
          <w:t> Tools should be prepared in advance that are always onboard and ready to be used prior to setting or hauling in fishing gear (listed at the end of this document).</w:t>
        </w:r>
        <w:r w:rsidRPr="009F5EE5">
          <w:rPr>
            <w:i/>
            <w:iCs/>
          </w:rPr>
          <w:t> </w:t>
        </w:r>
      </w:ins>
    </w:p>
    <w:p w14:paraId="0483C02B" w14:textId="77777777" w:rsidR="00AD0174" w:rsidRPr="00E34821" w:rsidRDefault="00AD0174" w:rsidP="00AD0174">
      <w:pPr>
        <w:pStyle w:val="Heading2"/>
        <w:rPr>
          <w:ins w:id="38" w:author="Lauren Nelson" w:date="2026-02-13T09:34:00Z" w16du:dateUtc="2026-02-13T05:34:00Z"/>
        </w:rPr>
      </w:pPr>
      <w:ins w:id="39" w:author="Lauren Nelson" w:date="2026-02-13T09:34:00Z" w16du:dateUtc="2026-02-13T05:34:00Z">
        <w:r w:rsidRPr="00E34821">
          <w:rPr>
            <w:lang w:val="en-GB"/>
          </w:rPr>
          <w:t>General recommendations for all fisheries</w:t>
        </w:r>
        <w:r w:rsidRPr="00E34821">
          <w:t> </w:t>
        </w:r>
      </w:ins>
    </w:p>
    <w:p w14:paraId="4D6FDEF4" w14:textId="77777777" w:rsidR="00AD0174" w:rsidRPr="00E34821" w:rsidRDefault="00AD0174" w:rsidP="00AD0174">
      <w:pPr>
        <w:numPr>
          <w:ilvl w:val="0"/>
          <w:numId w:val="31"/>
        </w:numPr>
        <w:spacing w:after="100" w:line="278" w:lineRule="auto"/>
        <w:ind w:left="714" w:hanging="357"/>
        <w:jc w:val="both"/>
        <w:rPr>
          <w:ins w:id="40" w:author="Lauren Nelson" w:date="2026-02-13T09:34:00Z" w16du:dateUtc="2026-02-13T05:34:00Z"/>
        </w:rPr>
      </w:pPr>
      <w:ins w:id="41" w:author="Lauren Nelson" w:date="2026-02-13T09:34:00Z" w16du:dateUtc="2026-02-13T05:34:00Z">
        <w:r w:rsidRPr="00E34821">
          <w:rPr>
            <w:lang w:val="en-GB"/>
          </w:rPr>
          <w:t>When entangled (in netting, fishing line, etc.), if safe to do so, carefully cut the net/line free from the animal and release to the sea as quickly as possible with no entanglements attached.</w:t>
        </w:r>
        <w:r w:rsidRPr="00E34821">
          <w:t> </w:t>
        </w:r>
      </w:ins>
    </w:p>
    <w:p w14:paraId="57C90C5C" w14:textId="77777777" w:rsidR="00AD0174" w:rsidRPr="00E34821" w:rsidRDefault="00AD0174" w:rsidP="00AD0174">
      <w:pPr>
        <w:numPr>
          <w:ilvl w:val="0"/>
          <w:numId w:val="32"/>
        </w:numPr>
        <w:spacing w:line="278" w:lineRule="auto"/>
        <w:jc w:val="both"/>
        <w:rPr>
          <w:ins w:id="42" w:author="Lauren Nelson" w:date="2026-02-13T09:34:00Z" w16du:dateUtc="2026-02-13T05:34:00Z"/>
        </w:rPr>
      </w:pPr>
      <w:ins w:id="43" w:author="Lauren Nelson" w:date="2026-02-13T09:34:00Z" w16du:dateUtc="2026-02-13T05:34:00Z">
        <w:r w:rsidRPr="00E34821">
          <w:rPr>
            <w:lang w:val="en-GB"/>
          </w:rPr>
          <w:t>If, for whatever reason, a shark must be brought on the deck then minimise the time it takes to return it to the water to increase survival and reduce risks to the crew.</w:t>
        </w:r>
        <w:r w:rsidRPr="00E34821">
          <w:t> </w:t>
        </w:r>
      </w:ins>
    </w:p>
    <w:p w14:paraId="56EBF778" w14:textId="77777777" w:rsidR="00AD0174" w:rsidRPr="00E34821" w:rsidRDefault="00AD0174" w:rsidP="00AD0174">
      <w:pPr>
        <w:pStyle w:val="Heading2"/>
        <w:rPr>
          <w:ins w:id="44" w:author="Lauren Nelson" w:date="2026-02-13T09:34:00Z" w16du:dateUtc="2026-02-13T05:34:00Z"/>
        </w:rPr>
      </w:pPr>
      <w:ins w:id="45" w:author="Lauren Nelson" w:date="2026-02-13T09:34:00Z" w16du:dateUtc="2026-02-13T05:34:00Z">
        <w:r w:rsidRPr="00E34821">
          <w:rPr>
            <w:lang w:val="en-GB"/>
          </w:rPr>
          <w:t>Longline fisheries specific safe-handling practices</w:t>
        </w:r>
        <w:r w:rsidRPr="00E34821">
          <w:t> </w:t>
        </w:r>
      </w:ins>
    </w:p>
    <w:p w14:paraId="35818C76" w14:textId="77777777" w:rsidR="00AD0174" w:rsidRPr="00E34821" w:rsidRDefault="00AD0174" w:rsidP="00AD0174">
      <w:pPr>
        <w:numPr>
          <w:ilvl w:val="0"/>
          <w:numId w:val="33"/>
        </w:numPr>
        <w:spacing w:after="100" w:line="278" w:lineRule="auto"/>
        <w:ind w:left="714" w:hanging="357"/>
        <w:jc w:val="both"/>
        <w:rPr>
          <w:ins w:id="46" w:author="Lauren Nelson" w:date="2026-02-13T09:34:00Z" w16du:dateUtc="2026-02-13T05:34:00Z"/>
        </w:rPr>
      </w:pPr>
      <w:ins w:id="47" w:author="Lauren Nelson" w:date="2026-02-13T09:34:00Z" w16du:dateUtc="2026-02-13T05:34:00Z">
        <w:r w:rsidRPr="00E34821">
          <w:rPr>
            <w:lang w:val="en-GB"/>
          </w:rPr>
          <w:t>If operationally safe to do so, stop the vessel or substantially reduce its speed.</w:t>
        </w:r>
        <w:r w:rsidRPr="00E34821">
          <w:t> </w:t>
        </w:r>
      </w:ins>
    </w:p>
    <w:p w14:paraId="45F66ADA" w14:textId="77777777" w:rsidR="00AD0174" w:rsidRPr="00E34821" w:rsidRDefault="00AD0174" w:rsidP="00AD0174">
      <w:pPr>
        <w:numPr>
          <w:ilvl w:val="0"/>
          <w:numId w:val="34"/>
        </w:numPr>
        <w:spacing w:after="100" w:line="278" w:lineRule="auto"/>
        <w:ind w:left="714" w:hanging="357"/>
        <w:jc w:val="both"/>
        <w:rPr>
          <w:ins w:id="48" w:author="Lauren Nelson" w:date="2026-02-13T09:34:00Z" w16du:dateUtc="2026-02-13T05:34:00Z"/>
        </w:rPr>
      </w:pPr>
      <w:ins w:id="49" w:author="Lauren Nelson" w:date="2026-02-13T09:34:00Z" w16du:dateUtc="2026-02-13T05:34:00Z">
        <w:r w:rsidRPr="00E34821">
          <w:rPr>
            <w:lang w:val="en-GB"/>
          </w:rPr>
          <w:t>Bring the shark as close to the vessel as possible without putting too much tension on the branch line to avoid that a released hook or branch line break could shoot hook, weights and other parts toward the vessels and crew at high speed. </w:t>
        </w:r>
        <w:r w:rsidRPr="00E34821">
          <w:t> </w:t>
        </w:r>
      </w:ins>
    </w:p>
    <w:p w14:paraId="196DFAD3" w14:textId="77777777" w:rsidR="00AD0174" w:rsidRPr="00E34821" w:rsidRDefault="00AD0174" w:rsidP="00AD0174">
      <w:pPr>
        <w:numPr>
          <w:ilvl w:val="0"/>
          <w:numId w:val="35"/>
        </w:numPr>
        <w:spacing w:after="100" w:line="278" w:lineRule="auto"/>
        <w:ind w:left="714" w:hanging="357"/>
        <w:jc w:val="both"/>
        <w:rPr>
          <w:ins w:id="50" w:author="Lauren Nelson" w:date="2026-02-13T09:34:00Z" w16du:dateUtc="2026-02-13T05:34:00Z"/>
        </w:rPr>
      </w:pPr>
      <w:ins w:id="51" w:author="Lauren Nelson" w:date="2026-02-13T09:34:00Z" w16du:dateUtc="2026-02-13T05:34:00Z">
        <w:r w:rsidRPr="00E34821">
          <w:rPr>
            <w:lang w:val="en-GB"/>
          </w:rPr>
          <w:t>Secure the far side of the longline mainline to the boat to avoid any remaining gear in the water pulling on the line and the animal. Avoid bringing the shark onboard for gear removal whenever possible; bringing sharks onboard should not be attempted for vessels with a high freeboard &gt;1m (i.e. too high for crew members to reach the water).</w:t>
        </w:r>
        <w:r w:rsidRPr="00E34821">
          <w:t> </w:t>
        </w:r>
      </w:ins>
    </w:p>
    <w:p w14:paraId="2B3C2B06" w14:textId="77777777" w:rsidR="00AD0174" w:rsidRPr="00E34821" w:rsidRDefault="00AD0174" w:rsidP="00AD0174">
      <w:pPr>
        <w:numPr>
          <w:ilvl w:val="0"/>
          <w:numId w:val="36"/>
        </w:numPr>
        <w:spacing w:after="100" w:line="278" w:lineRule="auto"/>
        <w:ind w:left="714" w:hanging="357"/>
        <w:jc w:val="both"/>
        <w:rPr>
          <w:ins w:id="52" w:author="Lauren Nelson" w:date="2026-02-13T09:34:00Z" w16du:dateUtc="2026-02-13T05:34:00Z"/>
        </w:rPr>
      </w:pPr>
      <w:ins w:id="53" w:author="Lauren Nelson" w:date="2026-02-13T09:34:00Z" w16du:dateUtc="2026-02-13T05:34:00Z">
        <w:r w:rsidRPr="00E34821">
          <w:rPr>
            <w:lang w:val="en-GB"/>
          </w:rPr>
          <w:t>If hooked, and the hook is visible in the body or mouth, use a dehooking device or long-handled bolt cutter to remove the hook barb, and then remove the hook as much as possible.</w:t>
        </w:r>
        <w:r w:rsidRPr="00E34821">
          <w:t> </w:t>
        </w:r>
      </w:ins>
    </w:p>
    <w:p w14:paraId="3E4B4BC3" w14:textId="77777777" w:rsidR="00AD0174" w:rsidRPr="00E34821" w:rsidRDefault="00AD0174" w:rsidP="00AD0174">
      <w:pPr>
        <w:numPr>
          <w:ilvl w:val="0"/>
          <w:numId w:val="37"/>
        </w:numPr>
        <w:spacing w:after="100" w:line="278" w:lineRule="auto"/>
        <w:ind w:left="714" w:hanging="357"/>
        <w:jc w:val="both"/>
        <w:rPr>
          <w:ins w:id="54" w:author="Lauren Nelson" w:date="2026-02-13T09:34:00Z" w16du:dateUtc="2026-02-13T05:34:00Z"/>
        </w:rPr>
      </w:pPr>
      <w:ins w:id="55" w:author="Lauren Nelson" w:date="2026-02-13T09:34:00Z" w16du:dateUtc="2026-02-13T05:34:00Z">
        <w:r w:rsidRPr="00E34821">
          <w:rPr>
            <w:lang w:val="en-GB"/>
          </w:rPr>
          <w:t>If attempting to remove hooks, use pliers or </w:t>
        </w:r>
        <w:proofErr w:type="spellStart"/>
        <w:r w:rsidRPr="00E34821">
          <w:rPr>
            <w:lang w:val="en-GB"/>
          </w:rPr>
          <w:t>dehookers</w:t>
        </w:r>
        <w:proofErr w:type="spellEnd"/>
        <w:r w:rsidRPr="00E34821">
          <w:rPr>
            <w:lang w:val="en-GB"/>
          </w:rPr>
          <w:t> or long-handled de-hookers for vessels with high freeboards (i.e. &gt; 1 meter).</w:t>
        </w:r>
        <w:r w:rsidRPr="00E34821">
          <w:t> </w:t>
        </w:r>
      </w:ins>
    </w:p>
    <w:p w14:paraId="69A655B9" w14:textId="77777777" w:rsidR="00AD0174" w:rsidRPr="00E34821" w:rsidRDefault="00AD0174" w:rsidP="00AD0174">
      <w:pPr>
        <w:numPr>
          <w:ilvl w:val="0"/>
          <w:numId w:val="38"/>
        </w:numPr>
        <w:spacing w:after="100" w:line="278" w:lineRule="auto"/>
        <w:ind w:left="714" w:hanging="357"/>
        <w:jc w:val="both"/>
        <w:rPr>
          <w:ins w:id="56" w:author="Lauren Nelson" w:date="2026-02-13T09:34:00Z" w16du:dateUtc="2026-02-13T05:34:00Z"/>
        </w:rPr>
      </w:pPr>
      <w:ins w:id="57" w:author="Lauren Nelson" w:date="2026-02-13T09:34:00Z" w16du:dateUtc="2026-02-13T05:34:00Z">
        <w:r w:rsidRPr="00E34821">
          <w:rPr>
            <w:lang w:val="en-GB"/>
          </w:rPr>
          <w:t>If it is not possible to remove the hook or the hook cannot be seen, cut the line of the trace (or snood, leader) as close to the hook or mouth as possible leaving no more than 1 meter of gear attached to the animal and with no weights attached to the animal).</w:t>
        </w:r>
        <w:r w:rsidRPr="00E34821">
          <w:t> </w:t>
        </w:r>
      </w:ins>
    </w:p>
    <w:p w14:paraId="2D338AE7" w14:textId="77777777" w:rsidR="00AD0174" w:rsidRPr="00E34821" w:rsidRDefault="00AD0174" w:rsidP="00AD0174">
      <w:pPr>
        <w:numPr>
          <w:ilvl w:val="0"/>
          <w:numId w:val="39"/>
        </w:numPr>
        <w:spacing w:after="100" w:line="278" w:lineRule="auto"/>
        <w:ind w:left="714" w:hanging="357"/>
        <w:jc w:val="both"/>
        <w:rPr>
          <w:ins w:id="58" w:author="Lauren Nelson" w:date="2026-02-13T09:34:00Z" w16du:dateUtc="2026-02-13T05:34:00Z"/>
        </w:rPr>
      </w:pPr>
      <w:ins w:id="59" w:author="Lauren Nelson" w:date="2026-02-13T09:34:00Z" w16du:dateUtc="2026-02-13T05:34:00Z">
        <w:r w:rsidRPr="00E34821">
          <w:rPr>
            <w:lang w:val="en-GB"/>
          </w:rPr>
          <w:lastRenderedPageBreak/>
          <w:t>If sharks must be brought on board for gear removal (on vessels with a freeboard height of less than 1 m), if possible:</w:t>
        </w:r>
        <w:r w:rsidRPr="00E34821">
          <w:t> </w:t>
        </w:r>
      </w:ins>
    </w:p>
    <w:p w14:paraId="2D647A97" w14:textId="77777777" w:rsidR="00AD0174" w:rsidRPr="00E34821" w:rsidRDefault="00AD0174" w:rsidP="00AD0174">
      <w:pPr>
        <w:numPr>
          <w:ilvl w:val="0"/>
          <w:numId w:val="40"/>
        </w:numPr>
        <w:spacing w:after="100" w:line="278" w:lineRule="auto"/>
        <w:ind w:left="714" w:hanging="357"/>
        <w:jc w:val="both"/>
        <w:rPr>
          <w:ins w:id="60" w:author="Lauren Nelson" w:date="2026-02-13T09:34:00Z" w16du:dateUtc="2026-02-13T05:34:00Z"/>
        </w:rPr>
      </w:pPr>
      <w:ins w:id="61" w:author="Lauren Nelson" w:date="2026-02-13T09:34:00Z" w16du:dateUtc="2026-02-13T05:34:00Z">
        <w:r w:rsidRPr="00E34821">
          <w:rPr>
            <w:lang w:val="en-GB"/>
          </w:rPr>
          <w:t>Use a net, lasso or second point of attachment to help lift them onboard</w:t>
        </w:r>
        <w:r w:rsidRPr="00E34821">
          <w:t> </w:t>
        </w:r>
      </w:ins>
    </w:p>
    <w:p w14:paraId="02BFAEF4" w14:textId="77777777" w:rsidR="00AD0174" w:rsidRPr="00E34821" w:rsidRDefault="00AD0174" w:rsidP="00AD0174">
      <w:pPr>
        <w:numPr>
          <w:ilvl w:val="0"/>
          <w:numId w:val="41"/>
        </w:numPr>
        <w:spacing w:after="100" w:line="278" w:lineRule="auto"/>
        <w:ind w:left="714" w:hanging="357"/>
        <w:jc w:val="both"/>
        <w:rPr>
          <w:ins w:id="62" w:author="Lauren Nelson" w:date="2026-02-13T09:34:00Z" w16du:dateUtc="2026-02-13T05:34:00Z"/>
        </w:rPr>
      </w:pPr>
      <w:proofErr w:type="spellStart"/>
      <w:ins w:id="63" w:author="Lauren Nelson" w:date="2026-02-13T09:34:00Z" w16du:dateUtc="2026-02-13T05:34:00Z">
        <w:r w:rsidRPr="00E34821">
          <w:rPr>
            <w:lang w:val="en-GB"/>
          </w:rPr>
          <w:t>Manoeuver</w:t>
        </w:r>
        <w:proofErr w:type="spellEnd"/>
        <w:r w:rsidRPr="00E34821">
          <w:rPr>
            <w:lang w:val="en-GB"/>
          </w:rPr>
          <w:t> shark using manual restraint of the pectoral fins and the caudal peduncle (this may require two crew members depending on the size of the animals)</w:t>
        </w:r>
        <w:r w:rsidRPr="00E34821">
          <w:t> </w:t>
        </w:r>
      </w:ins>
    </w:p>
    <w:p w14:paraId="0EA76DAE" w14:textId="77777777" w:rsidR="00AD0174" w:rsidRPr="00E34821" w:rsidRDefault="00AD0174" w:rsidP="00AD0174">
      <w:pPr>
        <w:numPr>
          <w:ilvl w:val="0"/>
          <w:numId w:val="42"/>
        </w:numPr>
        <w:spacing w:after="100" w:line="278" w:lineRule="auto"/>
        <w:ind w:left="714" w:hanging="357"/>
        <w:jc w:val="both"/>
        <w:rPr>
          <w:ins w:id="64" w:author="Lauren Nelson" w:date="2026-02-13T09:34:00Z" w16du:dateUtc="2026-02-13T05:34:00Z"/>
        </w:rPr>
      </w:pPr>
      <w:ins w:id="65" w:author="Lauren Nelson" w:date="2026-02-13T09:34:00Z" w16du:dateUtc="2026-02-13T05:34:00Z">
        <w:r w:rsidRPr="00E34821">
          <w:rPr>
            <w:lang w:val="en-GB"/>
          </w:rPr>
          <w:t>Use a stretcher or cradle for handling and restraint for the safety of the crew and to reduce injury to the animal.</w:t>
        </w:r>
        <w:r w:rsidRPr="00E34821">
          <w:t> </w:t>
        </w:r>
      </w:ins>
    </w:p>
    <w:p w14:paraId="4827780A" w14:textId="77777777" w:rsidR="00AD0174" w:rsidRPr="00E34821" w:rsidRDefault="00AD0174" w:rsidP="00AD0174">
      <w:pPr>
        <w:numPr>
          <w:ilvl w:val="0"/>
          <w:numId w:val="43"/>
        </w:numPr>
        <w:spacing w:line="278" w:lineRule="auto"/>
        <w:jc w:val="both"/>
        <w:rPr>
          <w:ins w:id="66" w:author="Lauren Nelson" w:date="2026-02-13T09:34:00Z" w16du:dateUtc="2026-02-13T05:34:00Z"/>
        </w:rPr>
      </w:pPr>
      <w:ins w:id="67" w:author="Lauren Nelson" w:date="2026-02-13T09:34:00Z" w16du:dateUtc="2026-02-13T05:34:00Z">
        <w:r w:rsidRPr="00E34821">
          <w:rPr>
            <w:lang w:val="en-GB"/>
          </w:rPr>
          <w:t>Return the animals to the sea as quickly as possible.</w:t>
        </w:r>
        <w:r w:rsidRPr="00E34821">
          <w:t> </w:t>
        </w:r>
      </w:ins>
    </w:p>
    <w:p w14:paraId="2D350195" w14:textId="77777777" w:rsidR="00AD0174" w:rsidRPr="00E34821" w:rsidRDefault="00AD0174" w:rsidP="00AD0174">
      <w:pPr>
        <w:jc w:val="both"/>
        <w:rPr>
          <w:ins w:id="68" w:author="Lauren Nelson" w:date="2026-02-13T09:34:00Z" w16du:dateUtc="2026-02-13T05:34:00Z"/>
        </w:rPr>
      </w:pPr>
      <w:ins w:id="69" w:author="Lauren Nelson" w:date="2026-02-13T09:34:00Z" w16du:dateUtc="2026-02-13T05:34:00Z">
        <w:r w:rsidRPr="00E34821">
          <w:rPr>
            <w:b/>
            <w:bCs/>
            <w:lang w:val="en-GB"/>
          </w:rPr>
          <w:t>Do not:</w:t>
        </w:r>
        <w:r w:rsidRPr="00E34821">
          <w:t> </w:t>
        </w:r>
      </w:ins>
    </w:p>
    <w:p w14:paraId="658A84D2" w14:textId="77777777" w:rsidR="00AD0174" w:rsidRPr="00E34821" w:rsidRDefault="00AD0174" w:rsidP="00AD0174">
      <w:pPr>
        <w:numPr>
          <w:ilvl w:val="0"/>
          <w:numId w:val="44"/>
        </w:numPr>
        <w:spacing w:after="100" w:line="278" w:lineRule="auto"/>
        <w:ind w:left="714" w:hanging="357"/>
        <w:jc w:val="both"/>
        <w:rPr>
          <w:ins w:id="70" w:author="Lauren Nelson" w:date="2026-02-13T09:34:00Z" w16du:dateUtc="2026-02-13T05:34:00Z"/>
        </w:rPr>
      </w:pPr>
      <w:ins w:id="71" w:author="Lauren Nelson" w:date="2026-02-13T09:34:00Z" w16du:dateUtc="2026-02-13T05:34:00Z">
        <w:r w:rsidRPr="00E34821">
          <w:rPr>
            <w:lang w:val="en-GB"/>
          </w:rPr>
          <w:t>Use </w:t>
        </w:r>
        <w:proofErr w:type="gramStart"/>
        <w:r w:rsidRPr="00E34821">
          <w:rPr>
            <w:lang w:val="en-GB"/>
          </w:rPr>
          <w:t>drag</w:t>
        </w:r>
        <w:proofErr w:type="gramEnd"/>
        <w:r w:rsidRPr="00E34821">
          <w:rPr>
            <w:lang w:val="en-GB"/>
          </w:rPr>
          <w:t> or lazy lines or drag sharks behind the vessel until the hook rips free of the jaw or until the animal is easier to handle.</w:t>
        </w:r>
        <w:r w:rsidRPr="00E34821">
          <w:t> </w:t>
        </w:r>
      </w:ins>
    </w:p>
    <w:p w14:paraId="0E166860" w14:textId="77777777" w:rsidR="00AD0174" w:rsidRPr="00E34821" w:rsidRDefault="00AD0174" w:rsidP="00AD0174">
      <w:pPr>
        <w:numPr>
          <w:ilvl w:val="0"/>
          <w:numId w:val="45"/>
        </w:numPr>
        <w:spacing w:after="100" w:line="278" w:lineRule="auto"/>
        <w:ind w:left="714" w:hanging="357"/>
        <w:jc w:val="both"/>
        <w:rPr>
          <w:ins w:id="72" w:author="Lauren Nelson" w:date="2026-02-13T09:34:00Z" w16du:dateUtc="2026-02-13T05:34:00Z"/>
        </w:rPr>
      </w:pPr>
      <w:ins w:id="73" w:author="Lauren Nelson" w:date="2026-02-13T09:34:00Z" w16du:dateUtc="2026-02-13T05:34:00Z">
        <w:r w:rsidRPr="00E34821">
          <w:rPr>
            <w:lang w:val="en-GB"/>
          </w:rPr>
          <w:t>Electrocute or stun sharks.</w:t>
        </w:r>
        <w:r w:rsidRPr="00E34821">
          <w:t> </w:t>
        </w:r>
      </w:ins>
    </w:p>
    <w:p w14:paraId="0CAED690" w14:textId="77777777" w:rsidR="00AD0174" w:rsidRPr="00E34821" w:rsidRDefault="00AD0174" w:rsidP="00AD0174">
      <w:pPr>
        <w:numPr>
          <w:ilvl w:val="0"/>
          <w:numId w:val="46"/>
        </w:numPr>
        <w:spacing w:after="100" w:line="278" w:lineRule="auto"/>
        <w:ind w:left="714" w:hanging="357"/>
        <w:jc w:val="both"/>
        <w:rPr>
          <w:ins w:id="74" w:author="Lauren Nelson" w:date="2026-02-13T09:34:00Z" w16du:dateUtc="2026-02-13T05:34:00Z"/>
        </w:rPr>
      </w:pPr>
      <w:ins w:id="75" w:author="Lauren Nelson" w:date="2026-02-13T09:34:00Z" w16du:dateUtc="2026-02-13T05:34:00Z">
        <w:r w:rsidRPr="00E34821">
          <w:rPr>
            <w:lang w:val="en-GB"/>
          </w:rPr>
          <w:t>Lift sharks onboard without a net or second point of attachment to support the weight of the animal, noting it is not recommended to lift sharks onboard the vessel.</w:t>
        </w:r>
        <w:r w:rsidRPr="00E34821">
          <w:t> </w:t>
        </w:r>
      </w:ins>
    </w:p>
    <w:p w14:paraId="2A6A01D2" w14:textId="77777777" w:rsidR="00AD0174" w:rsidRPr="00E34821" w:rsidRDefault="00AD0174" w:rsidP="00AD0174">
      <w:pPr>
        <w:numPr>
          <w:ilvl w:val="0"/>
          <w:numId w:val="47"/>
        </w:numPr>
        <w:spacing w:after="100" w:line="278" w:lineRule="auto"/>
        <w:ind w:left="714" w:hanging="357"/>
        <w:jc w:val="both"/>
        <w:rPr>
          <w:ins w:id="76" w:author="Lauren Nelson" w:date="2026-02-13T09:34:00Z" w16du:dateUtc="2026-02-13T05:34:00Z"/>
        </w:rPr>
      </w:pPr>
      <w:ins w:id="77" w:author="Lauren Nelson" w:date="2026-02-13T09:34:00Z" w16du:dateUtc="2026-02-13T05:34:00Z">
        <w:r w:rsidRPr="00E34821">
          <w:rPr>
            <w:lang w:val="en-GB"/>
          </w:rPr>
          <w:t>Attempt to remove a hook from a live shark if the hook is not visible.</w:t>
        </w:r>
        <w:r w:rsidRPr="00E34821">
          <w:t> </w:t>
        </w:r>
      </w:ins>
    </w:p>
    <w:p w14:paraId="3FD48EE9" w14:textId="77777777" w:rsidR="00AD0174" w:rsidRPr="00E34821" w:rsidRDefault="00AD0174" w:rsidP="00AD0174">
      <w:pPr>
        <w:numPr>
          <w:ilvl w:val="0"/>
          <w:numId w:val="48"/>
        </w:numPr>
        <w:spacing w:after="100" w:line="278" w:lineRule="auto"/>
        <w:ind w:left="714" w:hanging="357"/>
        <w:jc w:val="both"/>
        <w:rPr>
          <w:ins w:id="78" w:author="Lauren Nelson" w:date="2026-02-13T09:34:00Z" w16du:dateUtc="2026-02-13T05:34:00Z"/>
        </w:rPr>
      </w:pPr>
      <w:ins w:id="79" w:author="Lauren Nelson" w:date="2026-02-13T09:34:00Z" w16du:dateUtc="2026-02-13T05:34:00Z">
        <w:r w:rsidRPr="00E34821">
          <w:rPr>
            <w:lang w:val="en-GB"/>
          </w:rPr>
          <w:t>Cut into or damage the jaw to remove hooks.</w:t>
        </w:r>
        <w:r w:rsidRPr="00E34821">
          <w:t> </w:t>
        </w:r>
      </w:ins>
    </w:p>
    <w:p w14:paraId="587B4E45" w14:textId="77777777" w:rsidR="00AD0174" w:rsidRPr="00E34821" w:rsidRDefault="00AD0174" w:rsidP="00AD0174">
      <w:pPr>
        <w:numPr>
          <w:ilvl w:val="0"/>
          <w:numId w:val="49"/>
        </w:numPr>
        <w:spacing w:after="100" w:line="278" w:lineRule="auto"/>
        <w:ind w:left="714" w:hanging="357"/>
        <w:jc w:val="both"/>
        <w:rPr>
          <w:ins w:id="80" w:author="Lauren Nelson" w:date="2026-02-13T09:34:00Z" w16du:dateUtc="2026-02-13T05:34:00Z"/>
        </w:rPr>
      </w:pPr>
      <w:ins w:id="81" w:author="Lauren Nelson" w:date="2026-02-13T09:34:00Z" w16du:dateUtc="2026-02-13T05:34:00Z">
        <w:r w:rsidRPr="00E34821">
          <w:rPr>
            <w:lang w:val="en-GB"/>
          </w:rPr>
          <w:t>Lift or </w:t>
        </w:r>
        <w:proofErr w:type="spellStart"/>
        <w:r w:rsidRPr="00E34821">
          <w:rPr>
            <w:lang w:val="en-GB"/>
          </w:rPr>
          <w:t>maneuver</w:t>
        </w:r>
        <w:proofErr w:type="spellEnd"/>
        <w:r w:rsidRPr="00E34821">
          <w:rPr>
            <w:lang w:val="en-GB"/>
          </w:rPr>
          <w:t> sharks by the gill slits, or spiracles.</w:t>
        </w:r>
        <w:r w:rsidRPr="00E34821">
          <w:t> </w:t>
        </w:r>
      </w:ins>
    </w:p>
    <w:p w14:paraId="0D768DCD" w14:textId="77777777" w:rsidR="00AD0174" w:rsidRPr="00E34821" w:rsidRDefault="00AD0174" w:rsidP="00AD0174">
      <w:pPr>
        <w:numPr>
          <w:ilvl w:val="0"/>
          <w:numId w:val="50"/>
        </w:numPr>
        <w:spacing w:after="100" w:line="278" w:lineRule="auto"/>
        <w:ind w:left="714" w:hanging="357"/>
        <w:jc w:val="both"/>
        <w:rPr>
          <w:ins w:id="82" w:author="Lauren Nelson" w:date="2026-02-13T09:34:00Z" w16du:dateUtc="2026-02-13T05:34:00Z"/>
        </w:rPr>
      </w:pPr>
      <w:ins w:id="83" w:author="Lauren Nelson" w:date="2026-02-13T09:34:00Z" w16du:dateUtc="2026-02-13T05:34:00Z">
        <w:r w:rsidRPr="00E34821">
          <w:rPr>
            <w:lang w:val="en-GB"/>
          </w:rPr>
          <w:t>Insert gaffs, hooks, or similar instruments into the bodies of live sharks.</w:t>
        </w:r>
        <w:r w:rsidRPr="00E34821">
          <w:t> </w:t>
        </w:r>
      </w:ins>
    </w:p>
    <w:p w14:paraId="182AB80F" w14:textId="77777777" w:rsidR="00AD0174" w:rsidRPr="00E34821" w:rsidRDefault="00AD0174" w:rsidP="00AD0174">
      <w:pPr>
        <w:numPr>
          <w:ilvl w:val="0"/>
          <w:numId w:val="51"/>
        </w:numPr>
        <w:spacing w:line="278" w:lineRule="auto"/>
        <w:jc w:val="both"/>
        <w:rPr>
          <w:ins w:id="84" w:author="Lauren Nelson" w:date="2026-02-13T09:34:00Z" w16du:dateUtc="2026-02-13T05:34:00Z"/>
        </w:rPr>
      </w:pPr>
      <w:ins w:id="85" w:author="Lauren Nelson" w:date="2026-02-13T09:34:00Z" w16du:dateUtc="2026-02-13T05:34:00Z">
        <w:r w:rsidRPr="00E34821">
          <w:rPr>
            <w:lang w:val="en-GB"/>
          </w:rPr>
          <w:t>Lift and drop sharks from the vessel height to rip the hook from the shark’s jaw</w:t>
        </w:r>
        <w:r w:rsidRPr="00E34821">
          <w:rPr>
            <w:i/>
            <w:iCs/>
            <w:lang w:val="en-GB"/>
          </w:rPr>
          <w:t>.</w:t>
        </w:r>
        <w:r w:rsidRPr="00E34821">
          <w:t> </w:t>
        </w:r>
      </w:ins>
    </w:p>
    <w:p w14:paraId="39E3CEF9" w14:textId="77777777" w:rsidR="00AD0174" w:rsidRPr="00E34821" w:rsidRDefault="00AD0174" w:rsidP="00AD0174">
      <w:pPr>
        <w:pStyle w:val="Heading2"/>
        <w:rPr>
          <w:ins w:id="86" w:author="Lauren Nelson" w:date="2026-02-13T09:34:00Z" w16du:dateUtc="2026-02-13T05:34:00Z"/>
        </w:rPr>
      </w:pPr>
      <w:ins w:id="87" w:author="Lauren Nelson" w:date="2026-02-13T09:34:00Z" w16du:dateUtc="2026-02-13T05:34:00Z">
        <w:r w:rsidRPr="00E34821">
          <w:rPr>
            <w:lang w:val="en-GB"/>
          </w:rPr>
          <w:t>Purse seine fisheries specific safe-handling practices</w:t>
        </w:r>
        <w:r w:rsidRPr="00E34821">
          <w:t> </w:t>
        </w:r>
      </w:ins>
    </w:p>
    <w:p w14:paraId="7387F0C8" w14:textId="77777777" w:rsidR="00AD0174" w:rsidRPr="00E34821" w:rsidRDefault="00AD0174" w:rsidP="00AD0174">
      <w:pPr>
        <w:jc w:val="both"/>
        <w:rPr>
          <w:ins w:id="88" w:author="Lauren Nelson" w:date="2026-02-13T09:34:00Z" w16du:dateUtc="2026-02-13T05:34:00Z"/>
        </w:rPr>
      </w:pPr>
      <w:ins w:id="89" w:author="Lauren Nelson" w:date="2026-02-13T09:34:00Z" w16du:dateUtc="2026-02-13T05:34:00Z">
        <w:r w:rsidRPr="00E34821">
          <w:rPr>
            <w:i/>
            <w:iCs/>
            <w:u w:val="single"/>
            <w:lang w:val="en-GB"/>
          </w:rPr>
          <w:t>For whale sharks</w:t>
        </w:r>
        <w:r w:rsidRPr="00E34821">
          <w:t> </w:t>
        </w:r>
      </w:ins>
    </w:p>
    <w:p w14:paraId="412D300D" w14:textId="77777777" w:rsidR="00AD0174" w:rsidRPr="00E34821" w:rsidRDefault="00AD0174" w:rsidP="00AD0174">
      <w:pPr>
        <w:numPr>
          <w:ilvl w:val="0"/>
          <w:numId w:val="52"/>
        </w:numPr>
        <w:spacing w:after="100" w:line="278" w:lineRule="auto"/>
        <w:ind w:left="714" w:hanging="357"/>
        <w:jc w:val="both"/>
        <w:rPr>
          <w:ins w:id="90" w:author="Lauren Nelson" w:date="2026-02-13T09:34:00Z" w16du:dateUtc="2026-02-13T05:34:00Z"/>
        </w:rPr>
      </w:pPr>
      <w:ins w:id="91" w:author="Lauren Nelson" w:date="2026-02-13T09:34:00Z" w16du:dateUtc="2026-02-13T05:34:00Z">
        <w:r w:rsidRPr="00E34821">
          <w:rPr>
            <w:lang w:val="en-GB"/>
          </w:rPr>
          <w:t>Whale sharks should remain in the water when being released.</w:t>
        </w:r>
        <w:r w:rsidRPr="00E34821">
          <w:t> </w:t>
        </w:r>
      </w:ins>
    </w:p>
    <w:p w14:paraId="7D994540" w14:textId="77777777" w:rsidR="00AD0174" w:rsidRPr="00E34821" w:rsidRDefault="00AD0174" w:rsidP="00AD0174">
      <w:pPr>
        <w:numPr>
          <w:ilvl w:val="0"/>
          <w:numId w:val="53"/>
        </w:numPr>
        <w:spacing w:after="100" w:line="278" w:lineRule="auto"/>
        <w:ind w:left="714" w:hanging="357"/>
        <w:jc w:val="both"/>
        <w:rPr>
          <w:ins w:id="92" w:author="Lauren Nelson" w:date="2026-02-13T09:34:00Z" w16du:dateUtc="2026-02-13T05:34:00Z"/>
        </w:rPr>
      </w:pPr>
      <w:ins w:id="93" w:author="Lauren Nelson" w:date="2026-02-13T09:34:00Z" w16du:dateUtc="2026-02-13T05:34:00Z">
        <w:r w:rsidRPr="00E34821">
          <w:rPr>
            <w:lang w:val="en-GB"/>
          </w:rPr>
          <w:t>The release of whale sharks should be prioritized prior to brailing or when the shark surfaces.</w:t>
        </w:r>
        <w:r w:rsidRPr="00E34821">
          <w:t> </w:t>
        </w:r>
      </w:ins>
    </w:p>
    <w:p w14:paraId="7C02A2FB" w14:textId="77777777" w:rsidR="00AD0174" w:rsidRPr="00E34821" w:rsidRDefault="00AD0174" w:rsidP="00AD0174">
      <w:pPr>
        <w:numPr>
          <w:ilvl w:val="0"/>
          <w:numId w:val="54"/>
        </w:numPr>
        <w:spacing w:after="100" w:line="278" w:lineRule="auto"/>
        <w:ind w:left="714" w:hanging="357"/>
        <w:jc w:val="both"/>
        <w:rPr>
          <w:ins w:id="94" w:author="Lauren Nelson" w:date="2026-02-13T09:34:00Z" w16du:dateUtc="2026-02-13T05:34:00Z"/>
        </w:rPr>
      </w:pPr>
      <w:ins w:id="95" w:author="Lauren Nelson" w:date="2026-02-13T09:34:00Z" w16du:dateUtc="2026-02-13T05:34:00Z">
        <w:r w:rsidRPr="00E34821">
          <w:rPr>
            <w:lang w:val="en-GB"/>
          </w:rPr>
          <w:t>If a whale shark is encountered the net roll must be immediately stopped</w:t>
        </w:r>
        <w:r w:rsidRPr="00E34821">
          <w:rPr>
            <w:i/>
            <w:iCs/>
            <w:lang w:val="en-GB"/>
          </w:rPr>
          <w:t> </w:t>
        </w:r>
        <w:r w:rsidRPr="00E34821">
          <w:rPr>
            <w:lang w:val="en-GB"/>
          </w:rPr>
          <w:t>to release the whale shark</w:t>
        </w:r>
        <w:r w:rsidRPr="00E34821">
          <w:t> </w:t>
        </w:r>
      </w:ins>
    </w:p>
    <w:p w14:paraId="0C336568" w14:textId="77777777" w:rsidR="00AD0174" w:rsidRPr="00E34821" w:rsidRDefault="00AD0174" w:rsidP="00AD0174">
      <w:pPr>
        <w:numPr>
          <w:ilvl w:val="0"/>
          <w:numId w:val="55"/>
        </w:numPr>
        <w:spacing w:after="100" w:line="278" w:lineRule="auto"/>
        <w:ind w:left="714" w:hanging="357"/>
        <w:jc w:val="both"/>
        <w:rPr>
          <w:ins w:id="96" w:author="Lauren Nelson" w:date="2026-02-13T09:34:00Z" w16du:dateUtc="2026-02-13T05:34:00Z"/>
        </w:rPr>
      </w:pPr>
      <w:ins w:id="97" w:author="Lauren Nelson" w:date="2026-02-13T09:34:00Z" w16du:dateUtc="2026-02-13T05:34:00Z">
        <w:r w:rsidRPr="00E34821">
          <w:rPr>
            <w:lang w:val="en-GB"/>
          </w:rPr>
          <w:t>If the head of the animal points to the stern of the boat, a crewmember should be available to open the net and/or cut a few meters of net in front of the shark’s mouth to release it.</w:t>
        </w:r>
        <w:r w:rsidRPr="00E34821">
          <w:t> </w:t>
        </w:r>
      </w:ins>
    </w:p>
    <w:p w14:paraId="2AC601C0" w14:textId="77777777" w:rsidR="00AD0174" w:rsidRPr="00E34821" w:rsidRDefault="00AD0174" w:rsidP="00AD0174">
      <w:pPr>
        <w:numPr>
          <w:ilvl w:val="0"/>
          <w:numId w:val="56"/>
        </w:numPr>
        <w:spacing w:after="100" w:line="278" w:lineRule="auto"/>
        <w:ind w:left="714" w:hanging="357"/>
        <w:jc w:val="both"/>
        <w:rPr>
          <w:ins w:id="98" w:author="Lauren Nelson" w:date="2026-02-13T09:34:00Z" w16du:dateUtc="2026-02-13T05:34:00Z"/>
        </w:rPr>
      </w:pPr>
      <w:ins w:id="99" w:author="Lauren Nelson" w:date="2026-02-13T09:34:00Z" w16du:dateUtc="2026-02-13T05:34:00Z">
        <w:r w:rsidRPr="00E34821">
          <w:rPr>
            <w:lang w:val="en-GB"/>
          </w:rPr>
          <w:t>If the head of the animal points towards the bow of the boat, the crew in charge of the net hauling operation could </w:t>
        </w:r>
        <w:proofErr w:type="spellStart"/>
        <w:r w:rsidRPr="00E34821">
          <w:rPr>
            <w:lang w:val="en-GB"/>
          </w:rPr>
          <w:t>manoeuver</w:t>
        </w:r>
        <w:proofErr w:type="spellEnd"/>
        <w:r w:rsidRPr="00E34821">
          <w:rPr>
            <w:lang w:val="en-GB"/>
          </w:rPr>
          <w:t> the winch and the capstan to bring the whale shark close to the hull, then stand the animal on the net to roll it outside the sack </w:t>
        </w:r>
        <w:proofErr w:type="spellStart"/>
        <w:r w:rsidRPr="00E34821">
          <w:rPr>
            <w:lang w:val="en-GB"/>
          </w:rPr>
          <w:t>corkline</w:t>
        </w:r>
        <w:proofErr w:type="spellEnd"/>
        <w:r w:rsidRPr="00E34821">
          <w:rPr>
            <w:lang w:val="en-GB"/>
          </w:rPr>
          <w:t>. If the individual does not swim out of the net by itself, a rope can be placed under the animal and attached to the float line to help rolling the animal out of the net</w:t>
        </w:r>
        <w:r w:rsidRPr="00E34821">
          <w:t> </w:t>
        </w:r>
      </w:ins>
    </w:p>
    <w:p w14:paraId="093DFAB8" w14:textId="77777777" w:rsidR="00AD0174" w:rsidRPr="00E34821" w:rsidRDefault="00AD0174" w:rsidP="00AD0174">
      <w:pPr>
        <w:numPr>
          <w:ilvl w:val="0"/>
          <w:numId w:val="57"/>
        </w:numPr>
        <w:spacing w:line="278" w:lineRule="auto"/>
        <w:jc w:val="both"/>
        <w:rPr>
          <w:ins w:id="100" w:author="Lauren Nelson" w:date="2026-02-13T09:34:00Z" w16du:dateUtc="2026-02-13T05:34:00Z"/>
        </w:rPr>
      </w:pPr>
      <w:ins w:id="101" w:author="Lauren Nelson" w:date="2026-02-13T09:34:00Z" w16du:dateUtc="2026-02-13T05:34:00Z">
        <w:r w:rsidRPr="00E34821">
          <w:rPr>
            <w:lang w:val="en-GB"/>
          </w:rPr>
          <w:t>Small whale sharks of less than 2 m, ‘brailing’ may be used to release the animal from the net without bringing it on board</w:t>
        </w:r>
        <w:r w:rsidRPr="00E34821">
          <w:t> </w:t>
        </w:r>
      </w:ins>
    </w:p>
    <w:p w14:paraId="29C821C3" w14:textId="77777777" w:rsidR="00AD0174" w:rsidRPr="00E34821" w:rsidRDefault="00AD0174" w:rsidP="00AD0174">
      <w:pPr>
        <w:jc w:val="both"/>
        <w:rPr>
          <w:ins w:id="102" w:author="Lauren Nelson" w:date="2026-02-13T09:34:00Z" w16du:dateUtc="2026-02-13T05:34:00Z"/>
        </w:rPr>
      </w:pPr>
      <w:ins w:id="103" w:author="Lauren Nelson" w:date="2026-02-13T09:34:00Z" w16du:dateUtc="2026-02-13T05:34:00Z">
        <w:r w:rsidRPr="00E34821">
          <w:t> </w:t>
        </w:r>
      </w:ins>
    </w:p>
    <w:p w14:paraId="7DC4032A" w14:textId="77777777" w:rsidR="00AD0174" w:rsidRPr="00E34821" w:rsidRDefault="00AD0174" w:rsidP="00AD0174">
      <w:pPr>
        <w:jc w:val="both"/>
        <w:rPr>
          <w:ins w:id="104" w:author="Lauren Nelson" w:date="2026-02-13T09:34:00Z" w16du:dateUtc="2026-02-13T05:34:00Z"/>
        </w:rPr>
      </w:pPr>
      <w:ins w:id="105" w:author="Lauren Nelson" w:date="2026-02-13T09:34:00Z" w16du:dateUtc="2026-02-13T05:34:00Z">
        <w:r w:rsidRPr="00E34821">
          <w:rPr>
            <w:b/>
            <w:bCs/>
            <w:lang w:val="en-GB"/>
          </w:rPr>
          <w:t>Do not</w:t>
        </w:r>
        <w:r w:rsidRPr="00E34821">
          <w:t> </w:t>
        </w:r>
      </w:ins>
    </w:p>
    <w:p w14:paraId="63BA4D7A" w14:textId="77777777" w:rsidR="00AD0174" w:rsidRPr="00E34821" w:rsidRDefault="00AD0174" w:rsidP="00AD0174">
      <w:pPr>
        <w:numPr>
          <w:ilvl w:val="0"/>
          <w:numId w:val="58"/>
        </w:numPr>
        <w:spacing w:after="100" w:line="278" w:lineRule="auto"/>
        <w:ind w:left="714" w:hanging="357"/>
        <w:jc w:val="both"/>
        <w:rPr>
          <w:ins w:id="106" w:author="Lauren Nelson" w:date="2026-02-13T09:34:00Z" w16du:dateUtc="2026-02-13T05:34:00Z"/>
        </w:rPr>
      </w:pPr>
      <w:ins w:id="107" w:author="Lauren Nelson" w:date="2026-02-13T09:34:00Z" w16du:dateUtc="2026-02-13T05:34:00Z">
        <w:r w:rsidRPr="00E34821">
          <w:rPr>
            <w:lang w:val="en-GB"/>
          </w:rPr>
          <w:t>Bring the animal on board of the vessel regardless of size.</w:t>
        </w:r>
        <w:r w:rsidRPr="00E34821">
          <w:t> </w:t>
        </w:r>
      </w:ins>
    </w:p>
    <w:p w14:paraId="7D3B3ED2" w14:textId="77777777" w:rsidR="00AD0174" w:rsidRPr="00E34821" w:rsidRDefault="00AD0174" w:rsidP="00AD0174">
      <w:pPr>
        <w:numPr>
          <w:ilvl w:val="0"/>
          <w:numId w:val="59"/>
        </w:numPr>
        <w:spacing w:after="100" w:line="278" w:lineRule="auto"/>
        <w:ind w:left="714" w:hanging="357"/>
        <w:jc w:val="both"/>
        <w:rPr>
          <w:ins w:id="108" w:author="Lauren Nelson" w:date="2026-02-13T09:34:00Z" w16du:dateUtc="2026-02-13T05:34:00Z"/>
        </w:rPr>
      </w:pPr>
      <w:ins w:id="109" w:author="Lauren Nelson" w:date="2026-02-13T09:34:00Z" w16du:dateUtc="2026-02-13T05:34:00Z">
        <w:r w:rsidRPr="00E34821">
          <w:rPr>
            <w:lang w:val="en-GB"/>
          </w:rPr>
          <w:t>Start the brailing process for the catch while the shark is still in the purse seine net</w:t>
        </w:r>
        <w:r w:rsidRPr="00E34821">
          <w:t> </w:t>
        </w:r>
      </w:ins>
    </w:p>
    <w:p w14:paraId="64E60801" w14:textId="77777777" w:rsidR="00AD0174" w:rsidRPr="00E34821" w:rsidRDefault="00AD0174" w:rsidP="00AD0174">
      <w:pPr>
        <w:numPr>
          <w:ilvl w:val="0"/>
          <w:numId w:val="60"/>
        </w:numPr>
        <w:spacing w:after="100" w:line="278" w:lineRule="auto"/>
        <w:ind w:left="714" w:hanging="357"/>
        <w:jc w:val="both"/>
        <w:rPr>
          <w:ins w:id="110" w:author="Lauren Nelson" w:date="2026-02-13T09:34:00Z" w16du:dateUtc="2026-02-13T05:34:00Z"/>
        </w:rPr>
      </w:pPr>
      <w:ins w:id="111" w:author="Lauren Nelson" w:date="2026-02-13T09:34:00Z" w16du:dateUtc="2026-02-13T05:34:00Z">
        <w:r w:rsidRPr="00E34821">
          <w:rPr>
            <w:lang w:val="en-GB"/>
          </w:rPr>
          <w:t>Attempt brailing sharks of more than 2 m for release</w:t>
        </w:r>
        <w:r w:rsidRPr="00E34821">
          <w:t> </w:t>
        </w:r>
      </w:ins>
    </w:p>
    <w:p w14:paraId="67CE092B" w14:textId="77777777" w:rsidR="00AD0174" w:rsidRPr="00E34821" w:rsidRDefault="00AD0174" w:rsidP="00AD0174">
      <w:pPr>
        <w:numPr>
          <w:ilvl w:val="0"/>
          <w:numId w:val="61"/>
        </w:numPr>
        <w:spacing w:after="100" w:line="278" w:lineRule="auto"/>
        <w:ind w:left="714" w:hanging="357"/>
        <w:jc w:val="both"/>
        <w:rPr>
          <w:ins w:id="112" w:author="Lauren Nelson" w:date="2026-02-13T09:34:00Z" w16du:dateUtc="2026-02-13T05:34:00Z"/>
        </w:rPr>
      </w:pPr>
      <w:ins w:id="113" w:author="Lauren Nelson" w:date="2026-02-13T09:34:00Z" w16du:dateUtc="2026-02-13T05:34:00Z">
        <w:r w:rsidRPr="00E34821">
          <w:rPr>
            <w:lang w:val="en-GB"/>
          </w:rPr>
          <w:t>Pull or tow a whale shark by the tail or caudal peduncle or by a loop hooked around its gills</w:t>
        </w:r>
        <w:r w:rsidRPr="00E34821">
          <w:t> </w:t>
        </w:r>
      </w:ins>
    </w:p>
    <w:p w14:paraId="6642ABA8" w14:textId="77777777" w:rsidR="00AD0174" w:rsidRPr="00E34821" w:rsidRDefault="00AD0174" w:rsidP="00AD0174">
      <w:pPr>
        <w:numPr>
          <w:ilvl w:val="0"/>
          <w:numId w:val="62"/>
        </w:numPr>
        <w:spacing w:after="100" w:line="278" w:lineRule="auto"/>
        <w:ind w:left="714" w:hanging="357"/>
        <w:jc w:val="both"/>
        <w:rPr>
          <w:ins w:id="114" w:author="Lauren Nelson" w:date="2026-02-13T09:34:00Z" w16du:dateUtc="2026-02-13T05:34:00Z"/>
        </w:rPr>
      </w:pPr>
      <w:ins w:id="115" w:author="Lauren Nelson" w:date="2026-02-13T09:34:00Z" w16du:dateUtc="2026-02-13T05:34:00Z">
        <w:r w:rsidRPr="00E34821">
          <w:rPr>
            <w:lang w:val="en-GB"/>
          </w:rPr>
          <w:t>Leave towing ropes attached to the trunk of the animal</w:t>
        </w:r>
        <w:r w:rsidRPr="00E34821">
          <w:t> </w:t>
        </w:r>
      </w:ins>
    </w:p>
    <w:p w14:paraId="26C04198" w14:textId="77777777" w:rsidR="00AD0174" w:rsidRPr="00E34821" w:rsidRDefault="00AD0174" w:rsidP="00AD0174">
      <w:pPr>
        <w:numPr>
          <w:ilvl w:val="0"/>
          <w:numId w:val="63"/>
        </w:numPr>
        <w:spacing w:line="278" w:lineRule="auto"/>
        <w:jc w:val="both"/>
        <w:rPr>
          <w:ins w:id="116" w:author="Lauren Nelson" w:date="2026-02-13T09:34:00Z" w16du:dateUtc="2026-02-13T05:34:00Z"/>
        </w:rPr>
      </w:pPr>
      <w:ins w:id="117" w:author="Lauren Nelson" w:date="2026-02-13T09:34:00Z" w16du:dateUtc="2026-02-13T05:34:00Z">
        <w:r w:rsidRPr="00E34821">
          <w:rPr>
            <w:lang w:val="en-GB"/>
          </w:rPr>
          <w:lastRenderedPageBreak/>
          <w:t>Gaff whale sharks or bore holes into a fin</w:t>
        </w:r>
        <w:r w:rsidRPr="00E34821">
          <w:t> </w:t>
        </w:r>
      </w:ins>
    </w:p>
    <w:p w14:paraId="38A13DD5" w14:textId="77777777" w:rsidR="00AD0174" w:rsidRPr="00E34821" w:rsidRDefault="00AD0174" w:rsidP="00AD0174">
      <w:pPr>
        <w:jc w:val="both"/>
        <w:rPr>
          <w:ins w:id="118" w:author="Lauren Nelson" w:date="2026-02-13T09:34:00Z" w16du:dateUtc="2026-02-13T05:34:00Z"/>
        </w:rPr>
      </w:pPr>
      <w:ins w:id="119" w:author="Lauren Nelson" w:date="2026-02-13T09:34:00Z" w16du:dateUtc="2026-02-13T05:34:00Z">
        <w:r w:rsidRPr="00E34821">
          <w:rPr>
            <w:i/>
            <w:iCs/>
            <w:u w:val="single"/>
            <w:lang w:val="en-GB"/>
          </w:rPr>
          <w:t>For all sharks</w:t>
        </w:r>
        <w:r w:rsidRPr="00E34821">
          <w:t> </w:t>
        </w:r>
      </w:ins>
    </w:p>
    <w:p w14:paraId="1CCDF783" w14:textId="77777777" w:rsidR="00AD0174" w:rsidRPr="00E34821" w:rsidRDefault="00AD0174" w:rsidP="00AD0174">
      <w:pPr>
        <w:jc w:val="both"/>
        <w:rPr>
          <w:ins w:id="120" w:author="Lauren Nelson" w:date="2026-02-13T09:34:00Z" w16du:dateUtc="2026-02-13T05:34:00Z"/>
        </w:rPr>
      </w:pPr>
      <w:ins w:id="121" w:author="Lauren Nelson" w:date="2026-02-13T09:34:00Z" w16du:dateUtc="2026-02-13T05:34:00Z">
        <w:r w:rsidRPr="00E34821">
          <w:rPr>
            <w:i/>
            <w:iCs/>
            <w:lang w:val="en-GB"/>
          </w:rPr>
          <w:t>Releasing sharks from a purse seine net</w:t>
        </w:r>
        <w:r w:rsidRPr="00E34821">
          <w:t> </w:t>
        </w:r>
      </w:ins>
    </w:p>
    <w:p w14:paraId="249D1BFB" w14:textId="77777777" w:rsidR="00AD0174" w:rsidRPr="00E34821" w:rsidRDefault="00AD0174" w:rsidP="00AD0174">
      <w:pPr>
        <w:numPr>
          <w:ilvl w:val="0"/>
          <w:numId w:val="64"/>
        </w:numPr>
        <w:spacing w:after="100" w:line="278" w:lineRule="auto"/>
        <w:ind w:left="714" w:hanging="357"/>
        <w:jc w:val="both"/>
        <w:rPr>
          <w:ins w:id="122" w:author="Lauren Nelson" w:date="2026-02-13T09:34:00Z" w16du:dateUtc="2026-02-13T05:34:00Z"/>
        </w:rPr>
      </w:pPr>
      <w:ins w:id="123" w:author="Lauren Nelson" w:date="2026-02-13T09:34:00Z" w16du:dateUtc="2026-02-13T05:34:00Z">
        <w:r w:rsidRPr="00E34821">
          <w:rPr>
            <w:lang w:val="en-GB"/>
          </w:rPr>
          <w:t>Scan the net as far ahead as possible to spot the sharks early to react quickly.</w:t>
        </w:r>
        <w:r w:rsidRPr="00E34821">
          <w:rPr>
            <w:vertAlign w:val="superscript"/>
            <w:lang w:val="en-GB"/>
          </w:rPr>
          <w:t>7</w:t>
        </w:r>
        <w:r w:rsidRPr="00E34821">
          <w:rPr>
            <w:lang w:val="en-GB"/>
          </w:rPr>
          <w:t> Avoid lifting them up in the net towards the power block. Allow the entangled animal to be removed from the net. If necessary, use clippers to cut the net.</w:t>
        </w:r>
        <w:r w:rsidRPr="00E34821">
          <w:t> </w:t>
        </w:r>
      </w:ins>
    </w:p>
    <w:p w14:paraId="3A473949" w14:textId="77777777" w:rsidR="00AD0174" w:rsidRPr="00E34821" w:rsidRDefault="00AD0174" w:rsidP="00AD0174">
      <w:pPr>
        <w:numPr>
          <w:ilvl w:val="0"/>
          <w:numId w:val="65"/>
        </w:numPr>
        <w:spacing w:after="100" w:line="278" w:lineRule="auto"/>
        <w:ind w:left="714" w:hanging="357"/>
        <w:jc w:val="both"/>
        <w:rPr>
          <w:ins w:id="124" w:author="Lauren Nelson" w:date="2026-02-13T09:34:00Z" w16du:dateUtc="2026-02-13T05:34:00Z"/>
        </w:rPr>
      </w:pPr>
      <w:ins w:id="125" w:author="Lauren Nelson" w:date="2026-02-13T09:34:00Z" w16du:dateUtc="2026-02-13T05:34:00Z">
        <w:r w:rsidRPr="00E34821">
          <w:rPr>
            <w:lang w:val="en-GB"/>
          </w:rPr>
          <w:t>The net area containing the entangled shark, should be rolled over the turntable and then the main boom should be moved to starboard or to port (depending on the vessel’s orientation) and the net should be rolled back (or ‘dropped’) so that the shark is lowered to the deck and not thrashing in the air on a rolling vessel.</w:t>
        </w:r>
        <w:r w:rsidRPr="00E34821">
          <w:t> </w:t>
        </w:r>
      </w:ins>
    </w:p>
    <w:p w14:paraId="596D7BD6" w14:textId="77777777" w:rsidR="00AD0174" w:rsidRPr="00E34821" w:rsidRDefault="00AD0174" w:rsidP="00AD0174">
      <w:pPr>
        <w:numPr>
          <w:ilvl w:val="0"/>
          <w:numId w:val="66"/>
        </w:numPr>
        <w:spacing w:after="100" w:line="278" w:lineRule="auto"/>
        <w:ind w:left="714" w:hanging="357"/>
        <w:jc w:val="both"/>
        <w:rPr>
          <w:ins w:id="126" w:author="Lauren Nelson" w:date="2026-02-13T09:34:00Z" w16du:dateUtc="2026-02-13T05:34:00Z"/>
        </w:rPr>
      </w:pPr>
      <w:ins w:id="127" w:author="Lauren Nelson" w:date="2026-02-13T09:34:00Z" w16du:dateUtc="2026-02-13T05:34:00Z">
        <w:r w:rsidRPr="00E34821">
          <w:rPr>
            <w:lang w:val="en-GB"/>
          </w:rPr>
          <w:t>Once the net has been dropped and the entangled shark is lowered to the deck the crew should safely cut the net away from the animal.</w:t>
        </w:r>
        <w:r w:rsidRPr="00E34821">
          <w:t> </w:t>
        </w:r>
      </w:ins>
    </w:p>
    <w:p w14:paraId="5834A42C" w14:textId="77777777" w:rsidR="00AD0174" w:rsidRPr="00E34821" w:rsidRDefault="00AD0174" w:rsidP="00AD0174">
      <w:pPr>
        <w:numPr>
          <w:ilvl w:val="0"/>
          <w:numId w:val="67"/>
        </w:numPr>
        <w:spacing w:after="100" w:line="278" w:lineRule="auto"/>
        <w:ind w:left="714" w:hanging="357"/>
        <w:jc w:val="both"/>
        <w:rPr>
          <w:ins w:id="128" w:author="Lauren Nelson" w:date="2026-02-13T09:34:00Z" w16du:dateUtc="2026-02-13T05:34:00Z"/>
        </w:rPr>
      </w:pPr>
      <w:ins w:id="129" w:author="Lauren Nelson" w:date="2026-02-13T09:34:00Z" w16du:dateUtc="2026-02-13T05:34:00Z">
        <w:r w:rsidRPr="00E34821">
          <w:rPr>
            <w:lang w:val="en-GB"/>
          </w:rPr>
          <w:t>Sharks should be manoeuvred by hand following best practices guidelines or into a stretcher/cradle or ramp immediately and take them to the opposite side of the vessel from the net for immediate release. </w:t>
        </w:r>
        <w:r w:rsidRPr="00E34821">
          <w:t> </w:t>
        </w:r>
      </w:ins>
    </w:p>
    <w:p w14:paraId="768B073E" w14:textId="77777777" w:rsidR="00AD0174" w:rsidRPr="00E34821" w:rsidRDefault="00AD0174" w:rsidP="00AD0174">
      <w:pPr>
        <w:numPr>
          <w:ilvl w:val="0"/>
          <w:numId w:val="68"/>
        </w:numPr>
        <w:spacing w:line="278" w:lineRule="auto"/>
        <w:jc w:val="both"/>
        <w:rPr>
          <w:ins w:id="130" w:author="Lauren Nelson" w:date="2026-02-13T09:34:00Z" w16du:dateUtc="2026-02-13T05:34:00Z"/>
        </w:rPr>
      </w:pPr>
      <w:ins w:id="131" w:author="Lauren Nelson" w:date="2026-02-13T09:34:00Z" w16du:dateUtc="2026-02-13T05:34:00Z">
        <w:r w:rsidRPr="00E34821">
          <w:rPr>
            <w:lang w:val="en-GB"/>
          </w:rPr>
          <w:t>If a portable or fixed ramp is available for release this should be wetted and the sharks can be released via this device directly to the sea.</w:t>
        </w:r>
        <w:r w:rsidRPr="00E34821">
          <w:rPr>
            <w:vertAlign w:val="superscript"/>
            <w:lang w:val="en-GB"/>
          </w:rPr>
          <w:t>8</w:t>
        </w:r>
        <w:r w:rsidRPr="00E34821">
          <w:t> </w:t>
        </w:r>
      </w:ins>
    </w:p>
    <w:p w14:paraId="4EA1DEDE" w14:textId="77777777" w:rsidR="00AD0174" w:rsidRPr="00E34821" w:rsidRDefault="00AD0174" w:rsidP="00AD0174">
      <w:pPr>
        <w:jc w:val="both"/>
        <w:rPr>
          <w:ins w:id="132" w:author="Lauren Nelson" w:date="2026-02-13T09:34:00Z" w16du:dateUtc="2026-02-13T05:34:00Z"/>
        </w:rPr>
      </w:pPr>
      <w:ins w:id="133" w:author="Lauren Nelson" w:date="2026-02-13T09:34:00Z" w16du:dateUtc="2026-02-13T05:34:00Z">
        <w:r w:rsidRPr="00E34821">
          <w:rPr>
            <w:i/>
            <w:iCs/>
            <w:lang w:val="en-GB"/>
          </w:rPr>
          <w:t>Releasing sharks if in the </w:t>
        </w:r>
        <w:proofErr w:type="spellStart"/>
        <w:r w:rsidRPr="00E34821">
          <w:rPr>
            <w:i/>
            <w:iCs/>
            <w:lang w:val="en-GB"/>
          </w:rPr>
          <w:t>brailer</w:t>
        </w:r>
        <w:proofErr w:type="spellEnd"/>
        <w:r w:rsidRPr="00E34821">
          <w:rPr>
            <w:i/>
            <w:iCs/>
            <w:lang w:val="en-GB"/>
          </w:rPr>
          <w:t> or on deck</w:t>
        </w:r>
        <w:r w:rsidRPr="00E34821">
          <w:rPr>
            <w:lang w:val="en-GB"/>
          </w:rPr>
          <w:t>:</w:t>
        </w:r>
        <w:r w:rsidRPr="00E34821">
          <w:t> </w:t>
        </w:r>
      </w:ins>
    </w:p>
    <w:p w14:paraId="32EFC28A" w14:textId="77777777" w:rsidR="00AD0174" w:rsidRPr="00E34821" w:rsidRDefault="00AD0174" w:rsidP="00AD0174">
      <w:pPr>
        <w:numPr>
          <w:ilvl w:val="0"/>
          <w:numId w:val="69"/>
        </w:numPr>
        <w:spacing w:after="100" w:line="278" w:lineRule="auto"/>
        <w:ind w:left="714" w:hanging="357"/>
        <w:jc w:val="both"/>
        <w:rPr>
          <w:ins w:id="134" w:author="Lauren Nelson" w:date="2026-02-13T09:34:00Z" w16du:dateUtc="2026-02-13T05:34:00Z"/>
        </w:rPr>
      </w:pPr>
      <w:ins w:id="135" w:author="Lauren Nelson" w:date="2026-02-13T09:34:00Z" w16du:dateUtc="2026-02-13T05:34:00Z">
        <w:r w:rsidRPr="00E34821">
          <w:rPr>
            <w:lang w:val="en-GB"/>
          </w:rPr>
          <w:t>Vessels should, whenever possible separate bycatch on the working/main deck before passing the loading hatch.</w:t>
        </w:r>
        <w:r w:rsidRPr="00E34821">
          <w:rPr>
            <w:vertAlign w:val="superscript"/>
            <w:lang w:val="en-GB"/>
          </w:rPr>
          <w:t>9</w:t>
        </w:r>
        <w:r w:rsidRPr="00E34821">
          <w:t> </w:t>
        </w:r>
      </w:ins>
    </w:p>
    <w:p w14:paraId="33070472" w14:textId="77777777" w:rsidR="00AD0174" w:rsidRPr="00E34821" w:rsidRDefault="00AD0174" w:rsidP="00AD0174">
      <w:pPr>
        <w:numPr>
          <w:ilvl w:val="0"/>
          <w:numId w:val="70"/>
        </w:numPr>
        <w:spacing w:after="100" w:line="278" w:lineRule="auto"/>
        <w:ind w:left="714" w:hanging="357"/>
        <w:jc w:val="both"/>
        <w:rPr>
          <w:ins w:id="136" w:author="Lauren Nelson" w:date="2026-02-13T09:34:00Z" w16du:dateUtc="2026-02-13T05:34:00Z"/>
        </w:rPr>
      </w:pPr>
      <w:ins w:id="137" w:author="Lauren Nelson" w:date="2026-02-13T09:34:00Z" w16du:dateUtc="2026-02-13T05:34:00Z">
        <w:r w:rsidRPr="00E34821">
          <w:rPr>
            <w:lang w:val="en-GB"/>
          </w:rPr>
          <w:t>When safety conditions are met, sharks may be handled manually, following established best practice guidelines.10</w:t>
        </w:r>
        <w:r w:rsidRPr="00E34821">
          <w:t> </w:t>
        </w:r>
      </w:ins>
    </w:p>
    <w:p w14:paraId="2F425ADD" w14:textId="77777777" w:rsidR="00AD0174" w:rsidRPr="00E34821" w:rsidRDefault="00AD0174" w:rsidP="00AD0174">
      <w:pPr>
        <w:numPr>
          <w:ilvl w:val="0"/>
          <w:numId w:val="71"/>
        </w:numPr>
        <w:spacing w:after="100" w:line="278" w:lineRule="auto"/>
        <w:ind w:left="714" w:hanging="357"/>
        <w:jc w:val="both"/>
        <w:rPr>
          <w:ins w:id="138" w:author="Lauren Nelson" w:date="2026-02-13T09:34:00Z" w16du:dateUtc="2026-02-13T05:34:00Z"/>
        </w:rPr>
      </w:pPr>
      <w:ins w:id="139" w:author="Lauren Nelson" w:date="2026-02-13T09:34:00Z" w16du:dateUtc="2026-02-13T05:34:00Z">
        <w:r w:rsidRPr="00E34821">
          <w:rPr>
            <w:lang w:val="en-GB"/>
          </w:rPr>
          <w:t>Use a purpose-built large-mesh cargo net or canvas sling or similar device. If the vessel layout allows, these sharks could also be released by emptying the brail directly on a hopper and release ramp held up at an angle that connects to an opening on the top deck railing, without need to be lifted or handled by the crew.</w:t>
        </w:r>
        <w:r w:rsidRPr="00E34821">
          <w:t> </w:t>
        </w:r>
      </w:ins>
    </w:p>
    <w:p w14:paraId="1FA494C6" w14:textId="77777777" w:rsidR="00AD0174" w:rsidRPr="00E34821" w:rsidRDefault="00AD0174" w:rsidP="00AD0174">
      <w:pPr>
        <w:numPr>
          <w:ilvl w:val="0"/>
          <w:numId w:val="72"/>
        </w:numPr>
        <w:spacing w:after="100" w:line="278" w:lineRule="auto"/>
        <w:ind w:left="714" w:hanging="357"/>
        <w:jc w:val="both"/>
        <w:rPr>
          <w:ins w:id="140" w:author="Lauren Nelson" w:date="2026-02-13T09:34:00Z" w16du:dateUtc="2026-02-13T05:34:00Z"/>
        </w:rPr>
      </w:pPr>
      <w:ins w:id="141" w:author="Lauren Nelson" w:date="2026-02-13T09:34:00Z" w16du:dateUtc="2026-02-13T05:34:00Z">
        <w:r w:rsidRPr="00E34821">
          <w:rPr>
            <w:lang w:val="en-GB"/>
          </w:rPr>
          <w:t>Manoeuvre sharks into a stretcher/cradle or ramp immediately and release it on the opposite side of the vessel from the net. </w:t>
        </w:r>
        <w:r w:rsidRPr="00E34821">
          <w:t> </w:t>
        </w:r>
      </w:ins>
    </w:p>
    <w:p w14:paraId="07EC2429" w14:textId="77777777" w:rsidR="00AD0174" w:rsidRPr="00E34821" w:rsidRDefault="00AD0174" w:rsidP="00AD0174">
      <w:pPr>
        <w:numPr>
          <w:ilvl w:val="0"/>
          <w:numId w:val="73"/>
        </w:numPr>
        <w:spacing w:after="100" w:line="278" w:lineRule="auto"/>
        <w:ind w:left="714" w:hanging="357"/>
        <w:jc w:val="both"/>
        <w:rPr>
          <w:ins w:id="142" w:author="Lauren Nelson" w:date="2026-02-13T09:34:00Z" w16du:dateUtc="2026-02-13T05:34:00Z"/>
        </w:rPr>
      </w:pPr>
      <w:ins w:id="143" w:author="Lauren Nelson" w:date="2026-02-13T09:34:00Z" w16du:dateUtc="2026-02-13T05:34:00Z">
        <w:r w:rsidRPr="00E34821">
          <w:rPr>
            <w:lang w:val="en-GB"/>
          </w:rPr>
          <w:t>The crew member should release the shark from the deck whenever possible, avoiding its entry into the lower deck, where the release process becomes longer and potentially more dangerous and complex in the absence of lower deck gutters.</w:t>
        </w:r>
        <w:r w:rsidRPr="00E34821">
          <w:t> </w:t>
        </w:r>
      </w:ins>
    </w:p>
    <w:p w14:paraId="0933DD2A" w14:textId="77777777" w:rsidR="00AD0174" w:rsidRPr="00E34821" w:rsidRDefault="00AD0174" w:rsidP="00AD0174">
      <w:pPr>
        <w:numPr>
          <w:ilvl w:val="0"/>
          <w:numId w:val="74"/>
        </w:numPr>
        <w:spacing w:line="278" w:lineRule="auto"/>
        <w:jc w:val="both"/>
        <w:rPr>
          <w:ins w:id="144" w:author="Lauren Nelson" w:date="2026-02-13T09:34:00Z" w16du:dateUtc="2026-02-13T05:34:00Z"/>
        </w:rPr>
      </w:pPr>
      <w:ins w:id="145" w:author="Lauren Nelson" w:date="2026-02-13T09:34:00Z" w16du:dateUtc="2026-02-13T05:34:00Z">
        <w:r w:rsidRPr="00E34821">
          <w:rPr>
            <w:lang w:val="en-GB"/>
          </w:rPr>
          <w:t>In cases when the passage of sharks through the loading hatch can’t be avoided, sharks should be released as quickly as possible (e.g. via a bycatch waste chute, or via using stretchers</w:t>
        </w:r>
        <w:proofErr w:type="gramStart"/>
        <w:r w:rsidRPr="00E34821">
          <w:rPr>
            <w:lang w:val="en-GB"/>
          </w:rPr>
          <w:t>).·</w:t>
        </w:r>
        <w:proofErr w:type="gramEnd"/>
        <w:r w:rsidRPr="00E34821">
          <w:rPr>
            <w:lang w:val="en-GB"/>
          </w:rPr>
          <w:t>  </w:t>
        </w:r>
        <w:r w:rsidRPr="00E34821">
          <w:t> </w:t>
        </w:r>
      </w:ins>
    </w:p>
    <w:p w14:paraId="25B84470" w14:textId="77777777" w:rsidR="00AD0174" w:rsidRPr="00E34821" w:rsidRDefault="00AD0174" w:rsidP="00AD0174">
      <w:pPr>
        <w:jc w:val="both"/>
        <w:rPr>
          <w:ins w:id="146" w:author="Lauren Nelson" w:date="2026-02-13T09:34:00Z" w16du:dateUtc="2026-02-13T05:34:00Z"/>
        </w:rPr>
      </w:pPr>
      <w:ins w:id="147" w:author="Lauren Nelson" w:date="2026-02-13T09:34:00Z" w16du:dateUtc="2026-02-13T05:34:00Z">
        <w:r w:rsidRPr="00E34821">
          <w:rPr>
            <w:b/>
            <w:bCs/>
            <w:lang w:val="en-GB"/>
          </w:rPr>
          <w:t>Do not</w:t>
        </w:r>
        <w:r w:rsidRPr="00E34821">
          <w:t> </w:t>
        </w:r>
      </w:ins>
    </w:p>
    <w:p w14:paraId="29264EA9" w14:textId="77777777" w:rsidR="00AD0174" w:rsidRPr="00E34821" w:rsidRDefault="00AD0174" w:rsidP="00AD0174">
      <w:pPr>
        <w:numPr>
          <w:ilvl w:val="0"/>
          <w:numId w:val="75"/>
        </w:numPr>
        <w:spacing w:after="100" w:line="278" w:lineRule="auto"/>
        <w:ind w:left="714" w:hanging="357"/>
        <w:jc w:val="both"/>
        <w:rPr>
          <w:ins w:id="148" w:author="Lauren Nelson" w:date="2026-02-13T09:34:00Z" w16du:dateUtc="2026-02-13T05:34:00Z"/>
        </w:rPr>
      </w:pPr>
      <w:ins w:id="149" w:author="Lauren Nelson" w:date="2026-02-13T09:34:00Z" w16du:dateUtc="2026-02-13T05:34:00Z">
        <w:r w:rsidRPr="00E34821">
          <w:rPr>
            <w:lang w:val="en-GB"/>
          </w:rPr>
          <w:t>Roll sharks through the power block.</w:t>
        </w:r>
        <w:r w:rsidRPr="00E34821">
          <w:t> </w:t>
        </w:r>
      </w:ins>
    </w:p>
    <w:p w14:paraId="3DA4784B" w14:textId="77777777" w:rsidR="00AD0174" w:rsidRPr="00E34821" w:rsidRDefault="00AD0174" w:rsidP="00AD0174">
      <w:pPr>
        <w:numPr>
          <w:ilvl w:val="0"/>
          <w:numId w:val="76"/>
        </w:numPr>
        <w:spacing w:after="100" w:line="278" w:lineRule="auto"/>
        <w:ind w:left="714" w:hanging="357"/>
        <w:jc w:val="both"/>
        <w:rPr>
          <w:ins w:id="150" w:author="Lauren Nelson" w:date="2026-02-13T09:34:00Z" w16du:dateUtc="2026-02-13T05:34:00Z"/>
        </w:rPr>
      </w:pPr>
      <w:ins w:id="151" w:author="Lauren Nelson" w:date="2026-02-13T09:34:00Z" w16du:dateUtc="2026-02-13T05:34:00Z">
        <w:r w:rsidRPr="00E34821">
          <w:rPr>
            <w:lang w:val="en-GB"/>
          </w:rPr>
          <w:t>Use gaffs or hooks to </w:t>
        </w:r>
        <w:proofErr w:type="spellStart"/>
        <w:r w:rsidRPr="00E34821">
          <w:rPr>
            <w:lang w:val="en-GB"/>
          </w:rPr>
          <w:t>manoeuver</w:t>
        </w:r>
        <w:proofErr w:type="spellEnd"/>
        <w:r w:rsidRPr="00E34821">
          <w:rPr>
            <w:lang w:val="en-GB"/>
          </w:rPr>
          <w:t> sharks.</w:t>
        </w:r>
        <w:r w:rsidRPr="00E34821">
          <w:t> </w:t>
        </w:r>
      </w:ins>
    </w:p>
    <w:p w14:paraId="69A7B959" w14:textId="77777777" w:rsidR="00AD0174" w:rsidRPr="00E34821" w:rsidRDefault="00AD0174" w:rsidP="00AD0174">
      <w:pPr>
        <w:numPr>
          <w:ilvl w:val="0"/>
          <w:numId w:val="77"/>
        </w:numPr>
        <w:spacing w:after="100" w:line="278" w:lineRule="auto"/>
        <w:ind w:left="714" w:hanging="357"/>
        <w:jc w:val="both"/>
        <w:rPr>
          <w:ins w:id="152" w:author="Lauren Nelson" w:date="2026-02-13T09:34:00Z" w16du:dateUtc="2026-02-13T05:34:00Z"/>
        </w:rPr>
      </w:pPr>
      <w:ins w:id="153" w:author="Lauren Nelson" w:date="2026-02-13T09:34:00Z" w16du:dateUtc="2026-02-13T05:34:00Z">
        <w:r w:rsidRPr="00E34821">
          <w:rPr>
            <w:lang w:val="en-GB"/>
          </w:rPr>
          <w:t>Leave sharks abandoned on deck.</w:t>
        </w:r>
        <w:r w:rsidRPr="00E34821">
          <w:t> </w:t>
        </w:r>
      </w:ins>
    </w:p>
    <w:p w14:paraId="627E7EF2" w14:textId="77777777" w:rsidR="00AD0174" w:rsidRPr="00E34821" w:rsidRDefault="00AD0174" w:rsidP="00AD0174">
      <w:pPr>
        <w:numPr>
          <w:ilvl w:val="0"/>
          <w:numId w:val="78"/>
        </w:numPr>
        <w:spacing w:after="100" w:line="278" w:lineRule="auto"/>
        <w:ind w:left="714" w:hanging="357"/>
        <w:jc w:val="both"/>
        <w:rPr>
          <w:ins w:id="154" w:author="Lauren Nelson" w:date="2026-02-13T09:34:00Z" w16du:dateUtc="2026-02-13T05:34:00Z"/>
        </w:rPr>
      </w:pPr>
      <w:ins w:id="155" w:author="Lauren Nelson" w:date="2026-02-13T09:34:00Z" w16du:dateUtc="2026-02-13T05:34:00Z">
        <w:r w:rsidRPr="00E34821">
          <w:rPr>
            <w:lang w:val="en-GB"/>
          </w:rPr>
          <w:t>Hang sharks by the tail.</w:t>
        </w:r>
        <w:r w:rsidRPr="00E34821">
          <w:t> </w:t>
        </w:r>
      </w:ins>
    </w:p>
    <w:p w14:paraId="29D8EE2B" w14:textId="77777777" w:rsidR="00AD0174" w:rsidRPr="00E34821" w:rsidRDefault="00AD0174" w:rsidP="00AD0174">
      <w:pPr>
        <w:numPr>
          <w:ilvl w:val="0"/>
          <w:numId w:val="79"/>
        </w:numPr>
        <w:spacing w:after="100" w:line="278" w:lineRule="auto"/>
        <w:ind w:left="714" w:hanging="357"/>
        <w:jc w:val="both"/>
        <w:rPr>
          <w:ins w:id="156" w:author="Lauren Nelson" w:date="2026-02-13T09:34:00Z" w16du:dateUtc="2026-02-13T05:34:00Z"/>
        </w:rPr>
      </w:pPr>
      <w:ins w:id="157" w:author="Lauren Nelson" w:date="2026-02-13T09:34:00Z" w16du:dateUtc="2026-02-13T05:34:00Z">
        <w:r w:rsidRPr="00E34821">
          <w:rPr>
            <w:lang w:val="en-GB"/>
          </w:rPr>
          <w:t>Drag sharks across the deck by the tail.</w:t>
        </w:r>
        <w:r w:rsidRPr="00E34821">
          <w:t> </w:t>
        </w:r>
      </w:ins>
    </w:p>
    <w:p w14:paraId="0235C2D0" w14:textId="77777777" w:rsidR="00AD0174" w:rsidRPr="00E34821" w:rsidRDefault="00AD0174" w:rsidP="00AD0174">
      <w:pPr>
        <w:numPr>
          <w:ilvl w:val="0"/>
          <w:numId w:val="80"/>
        </w:numPr>
        <w:spacing w:line="278" w:lineRule="auto"/>
        <w:jc w:val="both"/>
        <w:rPr>
          <w:ins w:id="158" w:author="Lauren Nelson" w:date="2026-02-13T09:34:00Z" w16du:dateUtc="2026-02-13T05:34:00Z"/>
        </w:rPr>
      </w:pPr>
      <w:ins w:id="159" w:author="Lauren Nelson" w:date="2026-02-13T09:34:00Z" w16du:dateUtc="2026-02-13T05:34:00Z">
        <w:r w:rsidRPr="00E34821">
          <w:rPr>
            <w:lang w:val="en-GB"/>
          </w:rPr>
          <w:t>Allow visible sharks to pass through the loading hatch</w:t>
        </w:r>
        <w:r w:rsidRPr="00E34821">
          <w:t> </w:t>
        </w:r>
      </w:ins>
    </w:p>
    <w:p w14:paraId="637F5B36" w14:textId="77777777" w:rsidR="00AD0174" w:rsidRPr="00E34821" w:rsidRDefault="00AD0174" w:rsidP="00AD0174">
      <w:pPr>
        <w:pStyle w:val="Heading2"/>
        <w:rPr>
          <w:ins w:id="160" w:author="Lauren Nelson" w:date="2026-02-13T09:34:00Z" w16du:dateUtc="2026-02-13T05:34:00Z"/>
        </w:rPr>
      </w:pPr>
      <w:ins w:id="161" w:author="Lauren Nelson" w:date="2026-02-13T09:34:00Z" w16du:dateUtc="2026-02-13T05:34:00Z">
        <w:r w:rsidRPr="00E34821">
          <w:rPr>
            <w:lang w:val="en-GB"/>
          </w:rPr>
          <w:t>Gillnet fisheries specific safe-handling practices</w:t>
        </w:r>
        <w:r w:rsidRPr="00E34821">
          <w:t> </w:t>
        </w:r>
      </w:ins>
    </w:p>
    <w:p w14:paraId="27DB028F" w14:textId="77777777" w:rsidR="00AD0174" w:rsidRPr="00E34821" w:rsidRDefault="00AD0174" w:rsidP="00AD0174">
      <w:pPr>
        <w:jc w:val="both"/>
        <w:rPr>
          <w:ins w:id="162" w:author="Lauren Nelson" w:date="2026-02-13T09:34:00Z" w16du:dateUtc="2026-02-13T05:34:00Z"/>
        </w:rPr>
      </w:pPr>
      <w:ins w:id="163" w:author="Lauren Nelson" w:date="2026-02-13T09:34:00Z" w16du:dateUtc="2026-02-13T05:34:00Z">
        <w:r w:rsidRPr="00E34821">
          <w:rPr>
            <w:lang w:val="en-GB"/>
          </w:rPr>
          <w:t>Existing recommendations for best handling and release of sharks that must not be retained and are unwanted is limited but should at least attempt to:</w:t>
        </w:r>
        <w:r w:rsidRPr="00E34821">
          <w:t> </w:t>
        </w:r>
      </w:ins>
    </w:p>
    <w:p w14:paraId="17FDED8F" w14:textId="77777777" w:rsidR="00AD0174" w:rsidRPr="00E34821" w:rsidRDefault="00AD0174" w:rsidP="00AD0174">
      <w:pPr>
        <w:numPr>
          <w:ilvl w:val="0"/>
          <w:numId w:val="81"/>
        </w:numPr>
        <w:spacing w:after="100" w:line="278" w:lineRule="auto"/>
        <w:ind w:left="714" w:hanging="357"/>
        <w:jc w:val="both"/>
        <w:rPr>
          <w:ins w:id="164" w:author="Lauren Nelson" w:date="2026-02-13T09:34:00Z" w16du:dateUtc="2026-02-13T05:34:00Z"/>
        </w:rPr>
      </w:pPr>
      <w:ins w:id="165" w:author="Lauren Nelson" w:date="2026-02-13T09:34:00Z" w16du:dateUtc="2026-02-13T05:34:00Z">
        <w:r w:rsidRPr="00E34821">
          <w:rPr>
            <w:lang w:val="en-GB"/>
          </w:rPr>
          <w:lastRenderedPageBreak/>
          <w:t>Prioritize release of live non-retained sharks.</w:t>
        </w:r>
        <w:r w:rsidRPr="00E34821">
          <w:t> </w:t>
        </w:r>
      </w:ins>
    </w:p>
    <w:p w14:paraId="038F56FA" w14:textId="77777777" w:rsidR="00AD0174" w:rsidRPr="00E34821" w:rsidRDefault="00AD0174" w:rsidP="00AD0174">
      <w:pPr>
        <w:numPr>
          <w:ilvl w:val="0"/>
          <w:numId w:val="82"/>
        </w:numPr>
        <w:spacing w:after="100" w:line="278" w:lineRule="auto"/>
        <w:ind w:left="714" w:hanging="357"/>
        <w:jc w:val="both"/>
        <w:rPr>
          <w:ins w:id="166" w:author="Lauren Nelson" w:date="2026-02-13T09:34:00Z" w16du:dateUtc="2026-02-13T05:34:00Z"/>
        </w:rPr>
      </w:pPr>
      <w:ins w:id="167" w:author="Lauren Nelson" w:date="2026-02-13T09:34:00Z" w16du:dateUtc="2026-02-13T05:34:00Z">
        <w:r w:rsidRPr="00E34821">
          <w:rPr>
            <w:lang w:val="en-GB"/>
          </w:rPr>
          <w:t>Leave sharks in the water for gear removal.</w:t>
        </w:r>
        <w:r w:rsidRPr="00E34821">
          <w:t> </w:t>
        </w:r>
      </w:ins>
    </w:p>
    <w:p w14:paraId="2D0867FF" w14:textId="77777777" w:rsidR="00AD0174" w:rsidRPr="00E34821" w:rsidRDefault="00AD0174" w:rsidP="00AD0174">
      <w:pPr>
        <w:numPr>
          <w:ilvl w:val="0"/>
          <w:numId w:val="83"/>
        </w:numPr>
        <w:spacing w:after="100" w:line="278" w:lineRule="auto"/>
        <w:ind w:left="714" w:hanging="357"/>
        <w:jc w:val="both"/>
        <w:rPr>
          <w:ins w:id="168" w:author="Lauren Nelson" w:date="2026-02-13T09:34:00Z" w16du:dateUtc="2026-02-13T05:34:00Z"/>
        </w:rPr>
      </w:pPr>
      <w:ins w:id="169" w:author="Lauren Nelson" w:date="2026-02-13T09:34:00Z" w16du:dateUtc="2026-02-13T05:34:00Z">
        <w:r w:rsidRPr="00E34821">
          <w:rPr>
            <w:lang w:val="en-GB"/>
          </w:rPr>
          <w:t>Carefully cut the net away from the animal, allowing it to swim away from the gear.</w:t>
        </w:r>
        <w:r w:rsidRPr="00E34821">
          <w:t> </w:t>
        </w:r>
      </w:ins>
    </w:p>
    <w:p w14:paraId="368A7DCD" w14:textId="77777777" w:rsidR="00AD0174" w:rsidRPr="00E34821" w:rsidRDefault="00AD0174" w:rsidP="00AD0174">
      <w:pPr>
        <w:numPr>
          <w:ilvl w:val="0"/>
          <w:numId w:val="84"/>
        </w:numPr>
        <w:spacing w:line="278" w:lineRule="auto"/>
        <w:jc w:val="both"/>
        <w:rPr>
          <w:ins w:id="170" w:author="Lauren Nelson" w:date="2026-02-13T09:34:00Z" w16du:dateUtc="2026-02-13T05:34:00Z"/>
        </w:rPr>
      </w:pPr>
      <w:ins w:id="171" w:author="Lauren Nelson" w:date="2026-02-13T09:34:00Z" w16du:dateUtc="2026-02-13T05:34:00Z">
        <w:r w:rsidRPr="00E34821">
          <w:rPr>
            <w:lang w:val="en-GB"/>
          </w:rPr>
          <w:t>Ensure the weight of the net below the entangled animal is supported during gear removal.</w:t>
        </w:r>
        <w:r w:rsidRPr="00E34821">
          <w:t> </w:t>
        </w:r>
      </w:ins>
    </w:p>
    <w:p w14:paraId="7A08E4FB" w14:textId="77777777" w:rsidR="00AD0174" w:rsidRPr="00E34821" w:rsidRDefault="00AD0174" w:rsidP="00AD0174">
      <w:pPr>
        <w:jc w:val="both"/>
        <w:rPr>
          <w:ins w:id="172" w:author="Lauren Nelson" w:date="2026-02-13T09:34:00Z" w16du:dateUtc="2026-02-13T05:34:00Z"/>
        </w:rPr>
      </w:pPr>
      <w:ins w:id="173" w:author="Lauren Nelson" w:date="2026-02-13T09:34:00Z" w16du:dateUtc="2026-02-13T05:34:00Z">
        <w:r w:rsidRPr="00E34821">
          <w:rPr>
            <w:b/>
            <w:bCs/>
            <w:lang w:val="en-GB"/>
          </w:rPr>
          <w:t>DO NOT (all fisheries)</w:t>
        </w:r>
        <w:r w:rsidRPr="00E34821">
          <w:t> </w:t>
        </w:r>
      </w:ins>
    </w:p>
    <w:p w14:paraId="42456446" w14:textId="77777777" w:rsidR="00AD0174" w:rsidRPr="00E34821" w:rsidRDefault="00AD0174" w:rsidP="00AD0174">
      <w:pPr>
        <w:numPr>
          <w:ilvl w:val="0"/>
          <w:numId w:val="85"/>
        </w:numPr>
        <w:spacing w:after="100" w:line="278" w:lineRule="auto"/>
        <w:ind w:left="714" w:hanging="357"/>
        <w:jc w:val="both"/>
        <w:rPr>
          <w:ins w:id="174" w:author="Lauren Nelson" w:date="2026-02-13T09:34:00Z" w16du:dateUtc="2026-02-13T05:34:00Z"/>
        </w:rPr>
      </w:pPr>
      <w:ins w:id="175" w:author="Lauren Nelson" w:date="2026-02-13T09:34:00Z" w16du:dateUtc="2026-02-13T05:34:00Z">
        <w:r w:rsidRPr="00E34821">
          <w:rPr>
            <w:lang w:val="en-GB"/>
          </w:rPr>
          <w:t>To the greatest extent practicable, lift sharks from the water using the branch line, especially if hooked unless it is necessary to lift sharks for species identification.</w:t>
        </w:r>
        <w:r w:rsidRPr="00E34821">
          <w:t> </w:t>
        </w:r>
      </w:ins>
    </w:p>
    <w:p w14:paraId="7B24AB44" w14:textId="77777777" w:rsidR="00AD0174" w:rsidRPr="00E34821" w:rsidRDefault="00AD0174" w:rsidP="00AD0174">
      <w:pPr>
        <w:numPr>
          <w:ilvl w:val="0"/>
          <w:numId w:val="86"/>
        </w:numPr>
        <w:spacing w:after="100" w:line="278" w:lineRule="auto"/>
        <w:ind w:left="714" w:hanging="357"/>
        <w:jc w:val="both"/>
        <w:rPr>
          <w:ins w:id="176" w:author="Lauren Nelson" w:date="2026-02-13T09:34:00Z" w16du:dateUtc="2026-02-13T05:34:00Z"/>
        </w:rPr>
      </w:pPr>
      <w:ins w:id="177" w:author="Lauren Nelson" w:date="2026-02-13T09:34:00Z" w16du:dateUtc="2026-02-13T05:34:00Z">
        <w:r w:rsidRPr="00E34821">
          <w:rPr>
            <w:lang w:val="en-GB"/>
          </w:rPr>
          <w:t>Lift sharks using thin wires or cables, or by the tail alone.</w:t>
        </w:r>
        <w:r w:rsidRPr="00E34821">
          <w:t> </w:t>
        </w:r>
      </w:ins>
    </w:p>
    <w:p w14:paraId="48CB47BD" w14:textId="77777777" w:rsidR="00AD0174" w:rsidRPr="00E34821" w:rsidRDefault="00AD0174" w:rsidP="00AD0174">
      <w:pPr>
        <w:numPr>
          <w:ilvl w:val="0"/>
          <w:numId w:val="87"/>
        </w:numPr>
        <w:spacing w:after="100" w:line="278" w:lineRule="auto"/>
        <w:ind w:left="714" w:hanging="357"/>
        <w:jc w:val="both"/>
        <w:rPr>
          <w:ins w:id="178" w:author="Lauren Nelson" w:date="2026-02-13T09:34:00Z" w16du:dateUtc="2026-02-13T05:34:00Z"/>
        </w:rPr>
      </w:pPr>
      <w:ins w:id="179" w:author="Lauren Nelson" w:date="2026-02-13T09:34:00Z" w16du:dateUtc="2026-02-13T05:34:00Z">
        <w:r w:rsidRPr="00E34821">
          <w:rPr>
            <w:lang w:val="en-GB"/>
          </w:rPr>
          <w:t>Strike a shark against any surface to remove the animal from the line.</w:t>
        </w:r>
        <w:r w:rsidRPr="00E34821">
          <w:t> </w:t>
        </w:r>
      </w:ins>
    </w:p>
    <w:p w14:paraId="398BF733" w14:textId="77777777" w:rsidR="00AD0174" w:rsidRPr="00E34821" w:rsidRDefault="00AD0174" w:rsidP="00AD0174">
      <w:pPr>
        <w:numPr>
          <w:ilvl w:val="0"/>
          <w:numId w:val="88"/>
        </w:numPr>
        <w:spacing w:after="100" w:line="278" w:lineRule="auto"/>
        <w:ind w:left="714" w:hanging="357"/>
        <w:jc w:val="both"/>
        <w:rPr>
          <w:ins w:id="180" w:author="Lauren Nelson" w:date="2026-02-13T09:34:00Z" w16du:dateUtc="2026-02-13T05:34:00Z"/>
        </w:rPr>
      </w:pPr>
      <w:ins w:id="181" w:author="Lauren Nelson" w:date="2026-02-13T09:34:00Z" w16du:dateUtc="2026-02-13T05:34:00Z">
        <w:r w:rsidRPr="00E34821">
          <w:rPr>
            <w:lang w:val="en-GB"/>
          </w:rPr>
          <w:t>Attempt to dislodge a hook that is deeply ingested and not visible.</w:t>
        </w:r>
        <w:r w:rsidRPr="00E34821">
          <w:t> </w:t>
        </w:r>
      </w:ins>
    </w:p>
    <w:p w14:paraId="49973BB0" w14:textId="77777777" w:rsidR="00AD0174" w:rsidRPr="00E34821" w:rsidRDefault="00AD0174" w:rsidP="00AD0174">
      <w:pPr>
        <w:numPr>
          <w:ilvl w:val="0"/>
          <w:numId w:val="89"/>
        </w:numPr>
        <w:spacing w:after="100" w:line="278" w:lineRule="auto"/>
        <w:ind w:left="714" w:hanging="357"/>
        <w:jc w:val="both"/>
        <w:rPr>
          <w:ins w:id="182" w:author="Lauren Nelson" w:date="2026-02-13T09:34:00Z" w16du:dateUtc="2026-02-13T05:34:00Z"/>
        </w:rPr>
      </w:pPr>
      <w:ins w:id="183" w:author="Lauren Nelson" w:date="2026-02-13T09:34:00Z" w16du:dateUtc="2026-02-13T05:34:00Z">
        <w:r w:rsidRPr="00E34821">
          <w:rPr>
            <w:lang w:val="en-GB"/>
          </w:rPr>
          <w:t>Try to remove a hook by pulling sharply on the branch line.</w:t>
        </w:r>
        <w:r w:rsidRPr="00E34821">
          <w:t> </w:t>
        </w:r>
      </w:ins>
    </w:p>
    <w:p w14:paraId="49D9B8D0" w14:textId="77777777" w:rsidR="00AD0174" w:rsidRPr="00E34821" w:rsidRDefault="00AD0174" w:rsidP="00AD0174">
      <w:pPr>
        <w:numPr>
          <w:ilvl w:val="0"/>
          <w:numId w:val="90"/>
        </w:numPr>
        <w:spacing w:after="100" w:line="278" w:lineRule="auto"/>
        <w:ind w:left="714" w:hanging="357"/>
        <w:jc w:val="both"/>
        <w:rPr>
          <w:ins w:id="184" w:author="Lauren Nelson" w:date="2026-02-13T09:34:00Z" w16du:dateUtc="2026-02-13T05:34:00Z"/>
        </w:rPr>
      </w:pPr>
      <w:ins w:id="185" w:author="Lauren Nelson" w:date="2026-02-13T09:34:00Z" w16du:dateUtc="2026-02-13T05:34:00Z">
        <w:r w:rsidRPr="00E34821">
          <w:rPr>
            <w:lang w:val="en-GB"/>
          </w:rPr>
          <w:t>Cut the tail or any other body part.</w:t>
        </w:r>
        <w:r w:rsidRPr="00E34821">
          <w:t> </w:t>
        </w:r>
      </w:ins>
    </w:p>
    <w:p w14:paraId="4093D04A" w14:textId="77777777" w:rsidR="00AD0174" w:rsidRPr="00E34821" w:rsidRDefault="00AD0174" w:rsidP="00AD0174">
      <w:pPr>
        <w:numPr>
          <w:ilvl w:val="0"/>
          <w:numId w:val="91"/>
        </w:numPr>
        <w:spacing w:after="100" w:line="278" w:lineRule="auto"/>
        <w:ind w:left="714" w:hanging="357"/>
        <w:jc w:val="both"/>
        <w:rPr>
          <w:ins w:id="186" w:author="Lauren Nelson" w:date="2026-02-13T09:34:00Z" w16du:dateUtc="2026-02-13T05:34:00Z"/>
        </w:rPr>
      </w:pPr>
      <w:ins w:id="187" w:author="Lauren Nelson" w:date="2026-02-13T09:34:00Z" w16du:dateUtc="2026-02-13T05:34:00Z">
        <w:r w:rsidRPr="00E34821">
          <w:rPr>
            <w:lang w:val="en-GB"/>
          </w:rPr>
          <w:t>Cut or punch holes through the shark.</w:t>
        </w:r>
        <w:r w:rsidRPr="00E34821">
          <w:t> </w:t>
        </w:r>
      </w:ins>
    </w:p>
    <w:p w14:paraId="01AA80BA" w14:textId="77777777" w:rsidR="00AD0174" w:rsidRPr="00E34821" w:rsidRDefault="00AD0174" w:rsidP="00AD0174">
      <w:pPr>
        <w:numPr>
          <w:ilvl w:val="0"/>
          <w:numId w:val="92"/>
        </w:numPr>
        <w:spacing w:after="100" w:line="278" w:lineRule="auto"/>
        <w:ind w:left="714" w:hanging="357"/>
        <w:jc w:val="both"/>
        <w:rPr>
          <w:ins w:id="188" w:author="Lauren Nelson" w:date="2026-02-13T09:34:00Z" w16du:dateUtc="2026-02-13T05:34:00Z"/>
        </w:rPr>
      </w:pPr>
      <w:ins w:id="189" w:author="Lauren Nelson" w:date="2026-02-13T09:34:00Z" w16du:dateUtc="2026-02-13T05:34:00Z">
        <w:r w:rsidRPr="00E34821">
          <w:rPr>
            <w:lang w:val="en-GB"/>
          </w:rPr>
          <w:t>Gaff or kick a </w:t>
        </w:r>
        <w:proofErr w:type="gramStart"/>
        <w:r w:rsidRPr="00E34821">
          <w:rPr>
            <w:lang w:val="en-GB"/>
          </w:rPr>
          <w:t>shark, or</w:t>
        </w:r>
        <w:proofErr w:type="gramEnd"/>
        <w:r w:rsidRPr="00E34821">
          <w:rPr>
            <w:lang w:val="en-GB"/>
          </w:rPr>
          <w:t> insert hands into the gill slits.</w:t>
        </w:r>
        <w:r w:rsidRPr="00E34821">
          <w:t> </w:t>
        </w:r>
      </w:ins>
    </w:p>
    <w:p w14:paraId="05190AE2" w14:textId="77777777" w:rsidR="00AD0174" w:rsidRPr="00E34821" w:rsidRDefault="00AD0174" w:rsidP="00AD0174">
      <w:pPr>
        <w:numPr>
          <w:ilvl w:val="0"/>
          <w:numId w:val="93"/>
        </w:numPr>
        <w:spacing w:after="100" w:line="278" w:lineRule="auto"/>
        <w:ind w:left="714" w:hanging="357"/>
        <w:jc w:val="both"/>
        <w:rPr>
          <w:ins w:id="190" w:author="Lauren Nelson" w:date="2026-02-13T09:34:00Z" w16du:dateUtc="2026-02-13T05:34:00Z"/>
        </w:rPr>
      </w:pPr>
      <w:ins w:id="191" w:author="Lauren Nelson" w:date="2026-02-13T09:34:00Z" w16du:dateUtc="2026-02-13T05:34:00Z">
        <w:r w:rsidRPr="00E34821">
          <w:rPr>
            <w:lang w:val="en-GB"/>
          </w:rPr>
          <w:t>Expose the shark to the sun for extended periods.</w:t>
        </w:r>
        <w:r w:rsidRPr="00E34821">
          <w:t> </w:t>
        </w:r>
      </w:ins>
    </w:p>
    <w:p w14:paraId="2CC33322" w14:textId="77777777" w:rsidR="00AD0174" w:rsidRPr="00E34821" w:rsidRDefault="00AD0174" w:rsidP="00AD0174">
      <w:pPr>
        <w:numPr>
          <w:ilvl w:val="0"/>
          <w:numId w:val="94"/>
        </w:numPr>
        <w:spacing w:line="278" w:lineRule="auto"/>
        <w:jc w:val="both"/>
        <w:rPr>
          <w:ins w:id="192" w:author="Lauren Nelson" w:date="2026-02-13T09:34:00Z" w16du:dateUtc="2026-02-13T05:34:00Z"/>
        </w:rPr>
      </w:pPr>
      <w:ins w:id="193" w:author="Lauren Nelson" w:date="2026-02-13T09:34:00Z" w16du:dateUtc="2026-02-13T05:34:00Z">
        <w:r w:rsidRPr="00E34821">
          <w:rPr>
            <w:lang w:val="en-GB"/>
          </w:rPr>
          <w:t>Wrap your fingers, hands or arms in the line when bringing a shark or ray to the boat (may result in serious injury).</w:t>
        </w:r>
        <w:r w:rsidRPr="00E34821">
          <w:t> </w:t>
        </w:r>
      </w:ins>
    </w:p>
    <w:p w14:paraId="578D5E35" w14:textId="77777777" w:rsidR="00AD0174" w:rsidRDefault="00AD0174" w:rsidP="00AD0174">
      <w:pPr>
        <w:jc w:val="both"/>
        <w:rPr>
          <w:ins w:id="194" w:author="Lauren Nelson" w:date="2026-02-13T09:34:00Z" w16du:dateUtc="2026-02-13T05:34:00Z"/>
          <w:b/>
          <w:bCs/>
          <w:lang w:val="en-GB"/>
        </w:rPr>
      </w:pPr>
    </w:p>
    <w:p w14:paraId="6563F10E" w14:textId="77777777" w:rsidR="00AD0174" w:rsidRPr="00E34821" w:rsidRDefault="00AD0174" w:rsidP="00AD0174">
      <w:pPr>
        <w:pStyle w:val="Heading2"/>
        <w:rPr>
          <w:ins w:id="195" w:author="Lauren Nelson" w:date="2026-02-13T09:34:00Z" w16du:dateUtc="2026-02-13T05:34:00Z"/>
        </w:rPr>
      </w:pPr>
      <w:ins w:id="196" w:author="Lauren Nelson" w:date="2026-02-13T09:34:00Z" w16du:dateUtc="2026-02-13T05:34:00Z">
        <w:r w:rsidRPr="00E34821">
          <w:rPr>
            <w:lang w:val="en-GB"/>
          </w:rPr>
          <w:t>Useful tools for safe handling and release</w:t>
        </w:r>
        <w:r w:rsidRPr="00E34821">
          <w:t> </w:t>
        </w:r>
      </w:ins>
    </w:p>
    <w:p w14:paraId="4623877E" w14:textId="77777777" w:rsidR="00AD0174" w:rsidRPr="00E34821" w:rsidRDefault="00AD0174" w:rsidP="00AD0174">
      <w:pPr>
        <w:numPr>
          <w:ilvl w:val="0"/>
          <w:numId w:val="95"/>
        </w:numPr>
        <w:spacing w:after="100" w:line="278" w:lineRule="auto"/>
        <w:ind w:left="714" w:hanging="357"/>
        <w:jc w:val="both"/>
        <w:rPr>
          <w:ins w:id="197" w:author="Lauren Nelson" w:date="2026-02-13T09:34:00Z" w16du:dateUtc="2026-02-13T05:34:00Z"/>
        </w:rPr>
      </w:pPr>
      <w:ins w:id="198" w:author="Lauren Nelson" w:date="2026-02-13T09:34:00Z" w16du:dateUtc="2026-02-13T05:34:00Z">
        <w:r w:rsidRPr="00E34821">
          <w:rPr>
            <w:lang w:val="en-GB"/>
          </w:rPr>
          <w:t>Gloves (shark skin is rough; ensures safe handling of shark and protects crew’s hands from bites)</w:t>
        </w:r>
        <w:r w:rsidRPr="00E34821">
          <w:t> </w:t>
        </w:r>
      </w:ins>
    </w:p>
    <w:p w14:paraId="5C11CBB5" w14:textId="77777777" w:rsidR="00AD0174" w:rsidRPr="00E34821" w:rsidRDefault="00AD0174" w:rsidP="00AD0174">
      <w:pPr>
        <w:numPr>
          <w:ilvl w:val="0"/>
          <w:numId w:val="96"/>
        </w:numPr>
        <w:spacing w:after="100" w:line="278" w:lineRule="auto"/>
        <w:ind w:left="714" w:hanging="357"/>
        <w:jc w:val="both"/>
        <w:rPr>
          <w:ins w:id="199" w:author="Lauren Nelson" w:date="2026-02-13T09:34:00Z" w16du:dateUtc="2026-02-13T05:34:00Z"/>
        </w:rPr>
      </w:pPr>
      <w:ins w:id="200" w:author="Lauren Nelson" w:date="2026-02-13T09:34:00Z" w16du:dateUtc="2026-02-13T05:34:00Z">
        <w:r w:rsidRPr="00E34821">
          <w:rPr>
            <w:lang w:val="en-GB"/>
          </w:rPr>
          <w:t>Towel or cloth (a towel or cloth soaked in seawater can be placed on the eyes of the shark; used to calm sharks down)</w:t>
        </w:r>
        <w:r w:rsidRPr="00E34821">
          <w:t> </w:t>
        </w:r>
      </w:ins>
    </w:p>
    <w:p w14:paraId="31C0BDEA" w14:textId="77777777" w:rsidR="00AD0174" w:rsidRPr="00E34821" w:rsidRDefault="00AD0174" w:rsidP="00AD0174">
      <w:pPr>
        <w:numPr>
          <w:ilvl w:val="0"/>
          <w:numId w:val="97"/>
        </w:numPr>
        <w:spacing w:after="100" w:line="278" w:lineRule="auto"/>
        <w:ind w:left="714" w:hanging="357"/>
        <w:jc w:val="both"/>
        <w:rPr>
          <w:ins w:id="201" w:author="Lauren Nelson" w:date="2026-02-13T09:34:00Z" w16du:dateUtc="2026-02-13T05:34:00Z"/>
        </w:rPr>
      </w:pPr>
      <w:ins w:id="202" w:author="Lauren Nelson" w:date="2026-02-13T09:34:00Z" w16du:dateUtc="2026-02-13T05:34:00Z">
        <w:r w:rsidRPr="00E34821">
          <w:rPr>
            <w:lang w:val="en-GB"/>
          </w:rPr>
          <w:t>Shark harness, stretcher or cradle</w:t>
        </w:r>
        <w:r w:rsidRPr="00E34821">
          <w:t> </w:t>
        </w:r>
      </w:ins>
    </w:p>
    <w:p w14:paraId="4A4287B5" w14:textId="77777777" w:rsidR="00AD0174" w:rsidRPr="00E34821" w:rsidRDefault="00AD0174" w:rsidP="00AD0174">
      <w:pPr>
        <w:numPr>
          <w:ilvl w:val="0"/>
          <w:numId w:val="98"/>
        </w:numPr>
        <w:spacing w:line="278" w:lineRule="auto"/>
        <w:jc w:val="both"/>
        <w:rPr>
          <w:ins w:id="203" w:author="Lauren Nelson" w:date="2026-02-13T09:34:00Z" w16du:dateUtc="2026-02-13T05:34:00Z"/>
        </w:rPr>
      </w:pPr>
      <w:ins w:id="204" w:author="Lauren Nelson" w:date="2026-02-13T09:34:00Z" w16du:dateUtc="2026-02-13T05:34:00Z">
        <w:r w:rsidRPr="00E34821">
          <w:rPr>
            <w:lang w:val="en-GB"/>
          </w:rPr>
          <w:t>Saltwater hose (If anticipated that it may require more than 5 minutes to release a shark, then place a hose into its mouth so seawater is moderately flowing into it. Make sure deck pump has been running several minutes before placing it in a </w:t>
        </w:r>
        <w:proofErr w:type="gramStart"/>
        <w:r w:rsidRPr="00E34821">
          <w:rPr>
            <w:lang w:val="en-GB"/>
          </w:rPr>
          <w:t>sharks</w:t>
        </w:r>
        <w:proofErr w:type="gramEnd"/>
        <w:r w:rsidRPr="00E34821">
          <w:rPr>
            <w:lang w:val="en-GB"/>
          </w:rPr>
          <w:t> mouth)</w:t>
        </w:r>
        <w:r w:rsidRPr="00E34821">
          <w:t> </w:t>
        </w:r>
      </w:ins>
    </w:p>
    <w:p w14:paraId="755D1274" w14:textId="77777777" w:rsidR="00AD0174" w:rsidRPr="00E34821" w:rsidRDefault="00AD0174" w:rsidP="00AD0174">
      <w:pPr>
        <w:jc w:val="both"/>
        <w:rPr>
          <w:ins w:id="205" w:author="Lauren Nelson" w:date="2026-02-13T09:34:00Z" w16du:dateUtc="2026-02-13T05:34:00Z"/>
        </w:rPr>
      </w:pPr>
      <w:ins w:id="206" w:author="Lauren Nelson" w:date="2026-02-13T09:34:00Z" w16du:dateUtc="2026-02-13T05:34:00Z">
        <w:r w:rsidRPr="00E34821">
          <w:rPr>
            <w:i/>
            <w:iCs/>
            <w:lang w:val="en-GB"/>
          </w:rPr>
          <w:t>Purse seine</w:t>
        </w:r>
        <w:r w:rsidRPr="00E34821">
          <w:t> </w:t>
        </w:r>
      </w:ins>
    </w:p>
    <w:p w14:paraId="0E99D4F8" w14:textId="77777777" w:rsidR="00AD0174" w:rsidRPr="00E34821" w:rsidRDefault="00AD0174" w:rsidP="00AD0174">
      <w:pPr>
        <w:numPr>
          <w:ilvl w:val="0"/>
          <w:numId w:val="99"/>
        </w:numPr>
        <w:spacing w:after="100" w:line="278" w:lineRule="auto"/>
        <w:ind w:left="714" w:hanging="357"/>
        <w:jc w:val="both"/>
        <w:rPr>
          <w:ins w:id="207" w:author="Lauren Nelson" w:date="2026-02-13T09:34:00Z" w16du:dateUtc="2026-02-13T05:34:00Z"/>
        </w:rPr>
      </w:pPr>
      <w:ins w:id="208" w:author="Lauren Nelson" w:date="2026-02-13T09:34:00Z" w16du:dateUtc="2026-02-13T05:34:00Z">
        <w:r w:rsidRPr="00E34821">
          <w:rPr>
            <w:lang w:val="en-GB"/>
          </w:rPr>
          <w:t>Portable release ramp that can be attached to a release door and wetted with an attached hose</w:t>
        </w:r>
        <w:r w:rsidRPr="00E34821">
          <w:t> </w:t>
        </w:r>
      </w:ins>
    </w:p>
    <w:p w14:paraId="3E8BE611" w14:textId="77777777" w:rsidR="00AD0174" w:rsidRPr="00E34821" w:rsidRDefault="00AD0174" w:rsidP="00AD0174">
      <w:pPr>
        <w:numPr>
          <w:ilvl w:val="0"/>
          <w:numId w:val="100"/>
        </w:numPr>
        <w:spacing w:after="100" w:line="278" w:lineRule="auto"/>
        <w:ind w:left="714" w:hanging="357"/>
        <w:jc w:val="both"/>
        <w:rPr>
          <w:ins w:id="209" w:author="Lauren Nelson" w:date="2026-02-13T09:34:00Z" w16du:dateUtc="2026-02-13T05:34:00Z"/>
        </w:rPr>
      </w:pPr>
      <w:ins w:id="210" w:author="Lauren Nelson" w:date="2026-02-13T09:34:00Z" w16du:dateUtc="2026-02-13T05:34:00Z">
        <w:r w:rsidRPr="00E34821">
          <w:rPr>
            <w:lang w:val="en-GB"/>
          </w:rPr>
          <w:t>Hopper with ramps</w:t>
        </w:r>
        <w:r w:rsidRPr="00E34821">
          <w:t> </w:t>
        </w:r>
      </w:ins>
    </w:p>
    <w:p w14:paraId="1805E7F4" w14:textId="77777777" w:rsidR="00AD0174" w:rsidRPr="00E34821" w:rsidRDefault="00AD0174" w:rsidP="00AD0174">
      <w:pPr>
        <w:numPr>
          <w:ilvl w:val="0"/>
          <w:numId w:val="101"/>
        </w:numPr>
        <w:spacing w:after="100" w:line="278" w:lineRule="auto"/>
        <w:ind w:left="714" w:hanging="357"/>
        <w:jc w:val="both"/>
        <w:rPr>
          <w:ins w:id="211" w:author="Lauren Nelson" w:date="2026-02-13T09:34:00Z" w16du:dateUtc="2026-02-13T05:34:00Z"/>
        </w:rPr>
      </w:pPr>
      <w:ins w:id="212" w:author="Lauren Nelson" w:date="2026-02-13T09:34:00Z" w16du:dateUtc="2026-02-13T05:34:00Z">
        <w:r w:rsidRPr="00E34821">
          <w:rPr>
            <w:lang w:val="en-GB"/>
          </w:rPr>
          <w:t>Bycatch sorting devices for work deck/main deck (e.g. hopper with a door, ramp).</w:t>
        </w:r>
        <w:r w:rsidRPr="00E34821">
          <w:t> </w:t>
        </w:r>
      </w:ins>
    </w:p>
    <w:p w14:paraId="35A043F3" w14:textId="77777777" w:rsidR="00AD0174" w:rsidRPr="00E34821" w:rsidRDefault="00AD0174" w:rsidP="00AD0174">
      <w:pPr>
        <w:numPr>
          <w:ilvl w:val="0"/>
          <w:numId w:val="102"/>
        </w:numPr>
        <w:spacing w:after="100" w:line="278" w:lineRule="auto"/>
        <w:ind w:left="714" w:hanging="357"/>
        <w:jc w:val="both"/>
        <w:rPr>
          <w:ins w:id="213" w:author="Lauren Nelson" w:date="2026-02-13T09:34:00Z" w16du:dateUtc="2026-02-13T05:34:00Z"/>
        </w:rPr>
      </w:pPr>
      <w:ins w:id="214" w:author="Lauren Nelson" w:date="2026-02-13T09:34:00Z" w16du:dateUtc="2026-02-13T05:34:00Z">
        <w:r w:rsidRPr="00E34821">
          <w:rPr>
            <w:lang w:val="en-GB"/>
          </w:rPr>
          <w:t>Bycatch/waste chute on lower/well deck</w:t>
        </w:r>
        <w:r w:rsidRPr="00E34821">
          <w:t> </w:t>
        </w:r>
      </w:ins>
    </w:p>
    <w:p w14:paraId="605B7F9E" w14:textId="77777777" w:rsidR="00AD0174" w:rsidRPr="00E34821" w:rsidRDefault="00AD0174" w:rsidP="00AD0174">
      <w:pPr>
        <w:numPr>
          <w:ilvl w:val="0"/>
          <w:numId w:val="103"/>
        </w:numPr>
        <w:spacing w:line="278" w:lineRule="auto"/>
        <w:jc w:val="both"/>
        <w:rPr>
          <w:ins w:id="215" w:author="Lauren Nelson" w:date="2026-02-13T09:34:00Z" w16du:dateUtc="2026-02-13T05:34:00Z"/>
        </w:rPr>
      </w:pPr>
      <w:ins w:id="216" w:author="Lauren Nelson" w:date="2026-02-13T09:34:00Z" w16du:dateUtc="2026-02-13T05:34:00Z">
        <w:r w:rsidRPr="00E34821">
          <w:rPr>
            <w:lang w:val="en-GB"/>
          </w:rPr>
          <w:t>Stretcher</w:t>
        </w:r>
        <w:r w:rsidRPr="00E34821">
          <w:t> </w:t>
        </w:r>
      </w:ins>
    </w:p>
    <w:p w14:paraId="313BAF09" w14:textId="77777777" w:rsidR="00AD0174" w:rsidRPr="00E34821" w:rsidRDefault="00AD0174" w:rsidP="00AD0174">
      <w:pPr>
        <w:jc w:val="both"/>
        <w:rPr>
          <w:ins w:id="217" w:author="Lauren Nelson" w:date="2026-02-13T09:34:00Z" w16du:dateUtc="2026-02-13T05:34:00Z"/>
        </w:rPr>
      </w:pPr>
      <w:ins w:id="218" w:author="Lauren Nelson" w:date="2026-02-13T09:34:00Z" w16du:dateUtc="2026-02-13T05:34:00Z">
        <w:r w:rsidRPr="00E34821">
          <w:rPr>
            <w:i/>
            <w:iCs/>
            <w:lang w:val="en-GB"/>
          </w:rPr>
          <w:t>Longlines</w:t>
        </w:r>
        <w:r w:rsidRPr="00E34821">
          <w:t> </w:t>
        </w:r>
      </w:ins>
    </w:p>
    <w:p w14:paraId="59B6AF8E" w14:textId="77777777" w:rsidR="00AD0174" w:rsidRPr="00E34821" w:rsidRDefault="00AD0174" w:rsidP="00AD0174">
      <w:pPr>
        <w:numPr>
          <w:ilvl w:val="0"/>
          <w:numId w:val="104"/>
        </w:numPr>
        <w:spacing w:after="100" w:line="278" w:lineRule="auto"/>
        <w:ind w:left="714" w:hanging="357"/>
        <w:jc w:val="both"/>
        <w:rPr>
          <w:ins w:id="219" w:author="Lauren Nelson" w:date="2026-02-13T09:34:00Z" w16du:dateUtc="2026-02-13T05:34:00Z"/>
        </w:rPr>
      </w:pPr>
      <w:ins w:id="220" w:author="Lauren Nelson" w:date="2026-02-13T09:34:00Z" w16du:dateUtc="2026-02-13T05:34:00Z">
        <w:r w:rsidRPr="00E34821">
          <w:rPr>
            <w:lang w:val="en-GB"/>
          </w:rPr>
          <w:t>Net</w:t>
        </w:r>
        <w:r w:rsidRPr="00E34821">
          <w:t> </w:t>
        </w:r>
      </w:ins>
    </w:p>
    <w:p w14:paraId="5079B8C5" w14:textId="77777777" w:rsidR="00AD0174" w:rsidRPr="00E34821" w:rsidRDefault="00AD0174" w:rsidP="00AD0174">
      <w:pPr>
        <w:numPr>
          <w:ilvl w:val="0"/>
          <w:numId w:val="105"/>
        </w:numPr>
        <w:spacing w:after="100" w:line="278" w:lineRule="auto"/>
        <w:ind w:left="714" w:hanging="357"/>
        <w:jc w:val="both"/>
        <w:rPr>
          <w:ins w:id="221" w:author="Lauren Nelson" w:date="2026-02-13T09:34:00Z" w16du:dateUtc="2026-02-13T05:34:00Z"/>
        </w:rPr>
      </w:pPr>
      <w:ins w:id="222" w:author="Lauren Nelson" w:date="2026-02-13T09:34:00Z" w16du:dateUtc="2026-02-13T05:34:00Z">
        <w:r w:rsidRPr="00E34821">
          <w:rPr>
            <w:lang w:val="en-GB"/>
          </w:rPr>
          <w:t>Pliers</w:t>
        </w:r>
        <w:r w:rsidRPr="00E34821">
          <w:t> </w:t>
        </w:r>
      </w:ins>
    </w:p>
    <w:p w14:paraId="68B243C4" w14:textId="77777777" w:rsidR="00AD0174" w:rsidRPr="00E34821" w:rsidRDefault="00AD0174" w:rsidP="00AD0174">
      <w:pPr>
        <w:numPr>
          <w:ilvl w:val="0"/>
          <w:numId w:val="106"/>
        </w:numPr>
        <w:spacing w:after="100" w:line="278" w:lineRule="auto"/>
        <w:ind w:left="714" w:hanging="357"/>
        <w:jc w:val="both"/>
        <w:rPr>
          <w:ins w:id="223" w:author="Lauren Nelson" w:date="2026-02-13T09:34:00Z" w16du:dateUtc="2026-02-13T05:34:00Z"/>
        </w:rPr>
      </w:pPr>
      <w:ins w:id="224" w:author="Lauren Nelson" w:date="2026-02-13T09:34:00Z" w16du:dateUtc="2026-02-13T05:34:00Z">
        <w:r w:rsidRPr="00E34821">
          <w:rPr>
            <w:lang w:val="en-GB"/>
          </w:rPr>
          <w:t>Short handled de-hooker</w:t>
        </w:r>
        <w:r w:rsidRPr="00E34821">
          <w:t> </w:t>
        </w:r>
      </w:ins>
    </w:p>
    <w:p w14:paraId="19DEAD1E" w14:textId="77777777" w:rsidR="00AD0174" w:rsidRPr="00E34821" w:rsidRDefault="00AD0174" w:rsidP="00AD0174">
      <w:pPr>
        <w:numPr>
          <w:ilvl w:val="0"/>
          <w:numId w:val="107"/>
        </w:numPr>
        <w:spacing w:after="100" w:line="278" w:lineRule="auto"/>
        <w:ind w:left="714" w:hanging="357"/>
        <w:jc w:val="both"/>
        <w:rPr>
          <w:ins w:id="225" w:author="Lauren Nelson" w:date="2026-02-13T09:34:00Z" w16du:dateUtc="2026-02-13T05:34:00Z"/>
        </w:rPr>
      </w:pPr>
      <w:ins w:id="226" w:author="Lauren Nelson" w:date="2026-02-13T09:34:00Z" w16du:dateUtc="2026-02-13T05:34:00Z">
        <w:r w:rsidRPr="00E34821">
          <w:rPr>
            <w:lang w:val="en-GB"/>
          </w:rPr>
          <w:t>Long-handled de-hooker (equal or greater in length than the vessel’s freeboard)</w:t>
        </w:r>
        <w:r w:rsidRPr="00E34821">
          <w:t> </w:t>
        </w:r>
      </w:ins>
    </w:p>
    <w:p w14:paraId="0EA4157E" w14:textId="77777777" w:rsidR="00AD0174" w:rsidRPr="00E34821" w:rsidRDefault="00AD0174" w:rsidP="00AD0174">
      <w:pPr>
        <w:numPr>
          <w:ilvl w:val="0"/>
          <w:numId w:val="108"/>
        </w:numPr>
        <w:spacing w:after="100" w:line="278" w:lineRule="auto"/>
        <w:ind w:left="714" w:hanging="357"/>
        <w:jc w:val="both"/>
        <w:rPr>
          <w:ins w:id="227" w:author="Lauren Nelson" w:date="2026-02-13T09:34:00Z" w16du:dateUtc="2026-02-13T05:34:00Z"/>
        </w:rPr>
      </w:pPr>
      <w:ins w:id="228" w:author="Lauren Nelson" w:date="2026-02-13T09:34:00Z" w16du:dateUtc="2026-02-13T05:34:00Z">
        <w:r w:rsidRPr="00E34821">
          <w:rPr>
            <w:lang w:val="en-GB"/>
          </w:rPr>
          <w:lastRenderedPageBreak/>
          <w:t>Line cutter- capable of cutting through all lines used in the gear</w:t>
        </w:r>
        <w:r w:rsidRPr="00E34821">
          <w:t> </w:t>
        </w:r>
      </w:ins>
    </w:p>
    <w:p w14:paraId="47D94216" w14:textId="77777777" w:rsidR="00AD0174" w:rsidRPr="00E34821" w:rsidRDefault="00AD0174" w:rsidP="00AD0174">
      <w:pPr>
        <w:numPr>
          <w:ilvl w:val="0"/>
          <w:numId w:val="109"/>
        </w:numPr>
        <w:spacing w:after="100" w:line="278" w:lineRule="auto"/>
        <w:ind w:left="714" w:hanging="357"/>
        <w:jc w:val="both"/>
        <w:rPr>
          <w:ins w:id="229" w:author="Lauren Nelson" w:date="2026-02-13T09:34:00Z" w16du:dateUtc="2026-02-13T05:34:00Z"/>
        </w:rPr>
      </w:pPr>
      <w:ins w:id="230" w:author="Lauren Nelson" w:date="2026-02-13T09:34:00Z" w16du:dateUtc="2026-02-13T05:34:00Z">
        <w:r w:rsidRPr="00E34821">
          <w:rPr>
            <w:lang w:val="en-GB"/>
          </w:rPr>
          <w:t>Long-handled line cutter (equal or greater in length than the vessel’s freeboard)</w:t>
        </w:r>
        <w:r w:rsidRPr="00E34821">
          <w:t> </w:t>
        </w:r>
      </w:ins>
    </w:p>
    <w:p w14:paraId="74C9327C" w14:textId="77777777" w:rsidR="00AD0174" w:rsidRPr="00E34821" w:rsidRDefault="00AD0174" w:rsidP="00AD0174">
      <w:pPr>
        <w:numPr>
          <w:ilvl w:val="0"/>
          <w:numId w:val="110"/>
        </w:numPr>
        <w:spacing w:line="278" w:lineRule="auto"/>
        <w:jc w:val="both"/>
        <w:rPr>
          <w:ins w:id="231" w:author="Lauren Nelson" w:date="2026-02-13T09:34:00Z" w16du:dateUtc="2026-02-13T05:34:00Z"/>
        </w:rPr>
      </w:pPr>
      <w:ins w:id="232" w:author="Lauren Nelson" w:date="2026-02-13T09:34:00Z" w16du:dateUtc="2026-02-13T05:34:00Z">
        <w:r w:rsidRPr="00E34821">
          <w:rPr>
            <w:lang w:val="en-GB"/>
          </w:rPr>
          <w:t>Wire/bolt cutter capable of cutting all hooks used on the vessel</w:t>
        </w:r>
        <w:r w:rsidRPr="00E34821">
          <w:t> </w:t>
        </w:r>
      </w:ins>
    </w:p>
    <w:p w14:paraId="65A2BFD9" w14:textId="77777777" w:rsidR="00AD0174" w:rsidRPr="00E34821" w:rsidRDefault="00AD0174" w:rsidP="00AD0174">
      <w:pPr>
        <w:jc w:val="both"/>
        <w:rPr>
          <w:ins w:id="233" w:author="Lauren Nelson" w:date="2026-02-13T09:34:00Z" w16du:dateUtc="2026-02-13T05:34:00Z"/>
        </w:rPr>
      </w:pPr>
      <w:ins w:id="234" w:author="Lauren Nelson" w:date="2026-02-13T09:34:00Z" w16du:dateUtc="2026-02-13T05:34:00Z">
        <w:r w:rsidRPr="00E34821">
          <w:rPr>
            <w:i/>
            <w:iCs/>
            <w:lang w:val="en-GB"/>
          </w:rPr>
          <w:t>Gillnets</w:t>
        </w:r>
        <w:r w:rsidRPr="00E34821">
          <w:t> </w:t>
        </w:r>
      </w:ins>
    </w:p>
    <w:p w14:paraId="2FA6CAF7" w14:textId="77777777" w:rsidR="00AD0174" w:rsidRPr="00E34821" w:rsidRDefault="00AD0174" w:rsidP="00AD0174">
      <w:pPr>
        <w:numPr>
          <w:ilvl w:val="0"/>
          <w:numId w:val="111"/>
        </w:numPr>
        <w:spacing w:line="278" w:lineRule="auto"/>
        <w:jc w:val="both"/>
        <w:rPr>
          <w:ins w:id="235" w:author="Lauren Nelson" w:date="2026-02-13T09:34:00Z" w16du:dateUtc="2026-02-13T05:34:00Z"/>
        </w:rPr>
      </w:pPr>
      <w:ins w:id="236" w:author="Lauren Nelson" w:date="2026-02-13T09:34:00Z" w16du:dateUtc="2026-02-13T05:34:00Z">
        <w:r w:rsidRPr="00E34821">
          <w:rPr>
            <w:lang w:val="en-GB"/>
          </w:rPr>
          <w:t>Net cutter – capable of cutting through the net/gear</w:t>
        </w:r>
        <w:r w:rsidRPr="00E34821">
          <w:t> </w:t>
        </w:r>
      </w:ins>
    </w:p>
    <w:p w14:paraId="63698DDC" w14:textId="3D925771" w:rsidR="00BB0A46" w:rsidRPr="00C1681E" w:rsidDel="00B94F4E" w:rsidRDefault="002805FA">
      <w:pPr>
        <w:pStyle w:val="NormalWeb"/>
        <w:jc w:val="both"/>
        <w:rPr>
          <w:del w:id="237" w:author="SECRETARIAT (FG)" w:date="2026-02-13T07:10:00Z" w16du:dateUtc="2026-02-13T03:10:00Z"/>
          <w:sz w:val="22"/>
          <w:szCs w:val="22"/>
        </w:rPr>
      </w:pPr>
      <w:del w:id="238" w:author="SECRETARIAT (FG)" w:date="2026-02-13T07:10:00Z" w16du:dateUtc="2026-02-13T03:10:00Z">
        <w:r w:rsidRPr="00C1681E" w:rsidDel="00B94F4E">
          <w:rPr>
            <w:sz w:val="22"/>
            <w:szCs w:val="22"/>
          </w:rPr>
          <w:delText xml:space="preserve">The primary aim of the following Minimum Standards for Safe Handling and Live Release Procedures is to ensure the highest level of survival of sharks and that, whenever possible, prompt, and effective action will be taken to return the shark to the sea and prioritising that the life and safety of the crew is not compromised and that crew members shall endeavor to avoid hazards in the safe handling and release operations for sharks. The following </w:delText>
        </w:r>
        <w:r w:rsidR="00BB0A46" w:rsidRPr="00C1681E" w:rsidDel="00B94F4E">
          <w:rPr>
            <w:sz w:val="22"/>
            <w:szCs w:val="22"/>
          </w:rPr>
          <w:delText>minimum standards are appropriate for</w:delText>
        </w:r>
        <w:r w:rsidR="000313CB" w:rsidRPr="00C1681E" w:rsidDel="00B94F4E">
          <w:rPr>
            <w:sz w:val="22"/>
            <w:szCs w:val="22"/>
          </w:rPr>
          <w:delText xml:space="preserve"> all</w:delText>
        </w:r>
        <w:r w:rsidR="00BB0A46" w:rsidRPr="00C1681E" w:rsidDel="00B94F4E">
          <w:rPr>
            <w:sz w:val="22"/>
            <w:szCs w:val="22"/>
          </w:rPr>
          <w:delText xml:space="preserve"> live sharks when released whether under no-retention policies, or when released voluntarily. These basic guidelines do not replace any stricter safety rules that may have been established by the National Authorities of individual CPCs.</w:delText>
        </w:r>
        <w:r w:rsidRPr="00C1681E" w:rsidDel="00B94F4E">
          <w:rPr>
            <w:sz w:val="22"/>
            <w:szCs w:val="22"/>
          </w:rPr>
          <w:delText xml:space="preserve"> </w:delText>
        </w:r>
        <w:r w:rsidR="00BB0A46" w:rsidRPr="00C1681E" w:rsidDel="00B94F4E">
          <w:rPr>
            <w:sz w:val="22"/>
            <w:szCs w:val="22"/>
          </w:rPr>
          <w:delText>To the greatest extent practicable, all sharks being released should remain in the water at all times unless it is necessary to lift sharks for species identification. This includes cutting the line to free the shark while it is still in the water, using bolt cutters or dehooking devices to remove the hook if possible, or cutting the line as close to the hook as possible (and so leaving as little trailing line as possible).</w:delText>
        </w:r>
      </w:del>
    </w:p>
    <w:p w14:paraId="5781656A" w14:textId="2C33AF1B" w:rsidR="002805FA" w:rsidRPr="00C1681E" w:rsidDel="00B94F4E" w:rsidRDefault="002805FA" w:rsidP="00AE35BD">
      <w:pPr>
        <w:pStyle w:val="NormalWeb"/>
        <w:jc w:val="both"/>
        <w:rPr>
          <w:del w:id="239" w:author="SECRETARIAT (FG)" w:date="2026-02-13T07:10:00Z" w16du:dateUtc="2026-02-13T03:10:00Z"/>
          <w:sz w:val="22"/>
          <w:szCs w:val="22"/>
        </w:rPr>
      </w:pPr>
      <w:del w:id="240" w:author="SECRETARIAT (FG)" w:date="2026-02-13T07:10:00Z" w16du:dateUtc="2026-02-13T03:10:00Z">
        <w:r w:rsidRPr="00C1681E" w:rsidDel="00B94F4E">
          <w:rPr>
            <w:sz w:val="22"/>
            <w:szCs w:val="22"/>
          </w:rPr>
          <w:delText>To maximise the efficacy and utility of adopted BHRPs, CPCs should ensure crew are educated and trained by qualified staff on these practices regularly. Illustrated best handling and release practices should be available on the vessels.</w:delText>
        </w:r>
      </w:del>
    </w:p>
    <w:p w14:paraId="637410D4" w14:textId="29B43263" w:rsidR="00BB0A46" w:rsidRPr="00C1681E" w:rsidDel="00B94F4E" w:rsidRDefault="00BB0A46" w:rsidP="00AE35BD">
      <w:pPr>
        <w:pStyle w:val="NormalWeb"/>
        <w:jc w:val="both"/>
        <w:rPr>
          <w:del w:id="241" w:author="SECRETARIAT (FG)" w:date="2026-02-13T07:10:00Z" w16du:dateUtc="2026-02-13T03:10:00Z"/>
          <w:sz w:val="22"/>
          <w:szCs w:val="22"/>
        </w:rPr>
      </w:pPr>
      <w:del w:id="242" w:author="SECRETARIAT (FG)" w:date="2026-02-13T07:10:00Z" w16du:dateUtc="2026-02-13T03:10:00Z">
        <w:r w:rsidRPr="00C1681E" w:rsidDel="00B94F4E">
          <w:rPr>
            <w:rStyle w:val="Strong"/>
            <w:sz w:val="22"/>
            <w:szCs w:val="22"/>
          </w:rPr>
          <w:delText>Safety first:</w:delText>
        </w:r>
        <w:r w:rsidRPr="00C1681E" w:rsidDel="00B94F4E">
          <w:rPr>
            <w:sz w:val="22"/>
            <w:szCs w:val="22"/>
          </w:rPr>
          <w:delText xml:space="preserve"> These minimum standards should be considered in light of safety and practicability for crew. Crew safety should always come first. At a minimum, crew should wear suitable gloves and avoid working around the mouths of sharks.</w:delText>
        </w:r>
      </w:del>
    </w:p>
    <w:p w14:paraId="76B68209" w14:textId="23E5B27F" w:rsidR="00BB0A46" w:rsidRPr="00C1681E" w:rsidDel="00B94F4E" w:rsidRDefault="00BB0A46" w:rsidP="00AE35BD">
      <w:pPr>
        <w:pStyle w:val="NormalWeb"/>
        <w:jc w:val="both"/>
        <w:rPr>
          <w:del w:id="243" w:author="SECRETARIAT (FG)" w:date="2026-02-13T07:10:00Z" w16du:dateUtc="2026-02-13T03:10:00Z"/>
          <w:sz w:val="22"/>
          <w:szCs w:val="22"/>
        </w:rPr>
      </w:pPr>
      <w:del w:id="244" w:author="SECRETARIAT (FG)" w:date="2026-02-13T07:10:00Z" w16du:dateUtc="2026-02-13T03:10:00Z">
        <w:r w:rsidRPr="00C1681E" w:rsidDel="00B94F4E">
          <w:rPr>
            <w:rStyle w:val="Strong"/>
            <w:sz w:val="22"/>
            <w:szCs w:val="22"/>
          </w:rPr>
          <w:delText>Be prepared:</w:delText>
        </w:r>
        <w:r w:rsidRPr="00C1681E" w:rsidDel="00B94F4E">
          <w:rPr>
            <w:sz w:val="22"/>
            <w:szCs w:val="22"/>
          </w:rPr>
          <w:delText xml:space="preserve"> Tools should be prepared in advance (e.g., canvas or net slings, stretchers for carrying or lifting, large mesh net or grid to cover hatches/hoppers in purse seine fisheries, long handled cutters and dehookers in longline fisheries, etc., listed at the end of this document).</w:delText>
        </w:r>
      </w:del>
    </w:p>
    <w:p w14:paraId="52A7781F" w14:textId="4241DF51" w:rsidR="00BB0A46" w:rsidRPr="00C1681E" w:rsidDel="00B94F4E" w:rsidRDefault="00BB0A46" w:rsidP="00AE35BD">
      <w:pPr>
        <w:pStyle w:val="NormalWeb"/>
        <w:jc w:val="both"/>
        <w:rPr>
          <w:del w:id="245" w:author="SECRETARIAT (FG)" w:date="2026-02-13T07:10:00Z" w16du:dateUtc="2026-02-13T03:10:00Z"/>
          <w:sz w:val="22"/>
          <w:szCs w:val="22"/>
        </w:rPr>
      </w:pPr>
      <w:del w:id="246" w:author="SECRETARIAT (FG)" w:date="2026-02-13T07:10:00Z" w16du:dateUtc="2026-02-13T03:10:00Z">
        <w:r w:rsidRPr="00C1681E" w:rsidDel="00B94F4E">
          <w:rPr>
            <w:rStyle w:val="Strong"/>
            <w:sz w:val="22"/>
            <w:szCs w:val="22"/>
          </w:rPr>
          <w:delText>General recommendations for all fisheries</w:delText>
        </w:r>
      </w:del>
    </w:p>
    <w:p w14:paraId="7DB829FB" w14:textId="30FFE348" w:rsidR="00BB0A46" w:rsidRPr="00C1681E" w:rsidDel="00B94F4E" w:rsidRDefault="00BB0A46" w:rsidP="00AE35BD">
      <w:pPr>
        <w:pStyle w:val="NormalWeb"/>
        <w:numPr>
          <w:ilvl w:val="0"/>
          <w:numId w:val="17"/>
        </w:numPr>
        <w:jc w:val="both"/>
        <w:rPr>
          <w:del w:id="247" w:author="SECRETARIAT (FG)" w:date="2026-02-13T07:10:00Z" w16du:dateUtc="2026-02-13T03:10:00Z"/>
          <w:sz w:val="22"/>
          <w:szCs w:val="22"/>
        </w:rPr>
      </w:pPr>
      <w:del w:id="248" w:author="SECRETARIAT (FG)" w:date="2026-02-13T07:10:00Z" w16du:dateUtc="2026-02-13T03:10:00Z">
        <w:r w:rsidRPr="00C1681E" w:rsidDel="00B94F4E">
          <w:rPr>
            <w:sz w:val="22"/>
            <w:szCs w:val="22"/>
          </w:rPr>
          <w:delText>If operationally safe to do so, stop the vessel or substantially reduce its speed.</w:delText>
        </w:r>
      </w:del>
    </w:p>
    <w:p w14:paraId="1D2F7188" w14:textId="34000B61" w:rsidR="00BB0A46" w:rsidRPr="00C1681E" w:rsidDel="00B94F4E" w:rsidRDefault="00BB0A46" w:rsidP="00AE35BD">
      <w:pPr>
        <w:pStyle w:val="NormalWeb"/>
        <w:numPr>
          <w:ilvl w:val="0"/>
          <w:numId w:val="17"/>
        </w:numPr>
        <w:jc w:val="both"/>
        <w:rPr>
          <w:del w:id="249" w:author="SECRETARIAT (FG)" w:date="2026-02-13T07:10:00Z" w16du:dateUtc="2026-02-13T03:10:00Z"/>
          <w:sz w:val="22"/>
          <w:szCs w:val="22"/>
        </w:rPr>
      </w:pPr>
      <w:del w:id="250" w:author="SECRETARIAT (FG)" w:date="2026-02-13T07:10:00Z" w16du:dateUtc="2026-02-13T03:10:00Z">
        <w:r w:rsidRPr="00C1681E" w:rsidDel="00B94F4E">
          <w:rPr>
            <w:sz w:val="22"/>
            <w:szCs w:val="22"/>
          </w:rPr>
          <w:delText>When entangled (in netting, fishing line, etc.), if safe to do so, carefully cut the net/line free from the animal and release to the sea as quickly as possible with no entanglements attached.</w:delText>
        </w:r>
      </w:del>
    </w:p>
    <w:p w14:paraId="40231EE3" w14:textId="16D39FD1" w:rsidR="00BB0A46" w:rsidRPr="00C1681E" w:rsidDel="00B94F4E" w:rsidRDefault="00BB0A46" w:rsidP="00AE35BD">
      <w:pPr>
        <w:pStyle w:val="NormalWeb"/>
        <w:numPr>
          <w:ilvl w:val="0"/>
          <w:numId w:val="17"/>
        </w:numPr>
        <w:jc w:val="both"/>
        <w:rPr>
          <w:del w:id="251" w:author="SECRETARIAT (FG)" w:date="2026-02-13T07:10:00Z" w16du:dateUtc="2026-02-13T03:10:00Z"/>
          <w:sz w:val="22"/>
          <w:szCs w:val="22"/>
        </w:rPr>
      </w:pPr>
      <w:del w:id="252" w:author="SECRETARIAT (FG)" w:date="2026-02-13T07:10:00Z" w16du:dateUtc="2026-02-13T03:10:00Z">
        <w:r w:rsidRPr="00C1681E" w:rsidDel="00B94F4E">
          <w:rPr>
            <w:sz w:val="22"/>
            <w:szCs w:val="22"/>
          </w:rPr>
          <w:delText>Where feasible, and while keeping the shark in the water, try to measure the length of the shark.</w:delText>
        </w:r>
      </w:del>
    </w:p>
    <w:p w14:paraId="1E64B1F3" w14:textId="50B2C2EE" w:rsidR="00BB0A46" w:rsidRPr="00C1681E" w:rsidDel="00B94F4E" w:rsidRDefault="00BB0A46" w:rsidP="00AE35BD">
      <w:pPr>
        <w:pStyle w:val="NormalWeb"/>
        <w:numPr>
          <w:ilvl w:val="0"/>
          <w:numId w:val="17"/>
        </w:numPr>
        <w:jc w:val="both"/>
        <w:rPr>
          <w:del w:id="253" w:author="SECRETARIAT (FG)" w:date="2026-02-13T07:10:00Z" w16du:dateUtc="2026-02-13T03:10:00Z"/>
          <w:sz w:val="22"/>
          <w:szCs w:val="22"/>
        </w:rPr>
      </w:pPr>
      <w:del w:id="254" w:author="SECRETARIAT (FG)" w:date="2026-02-13T07:10:00Z" w16du:dateUtc="2026-02-13T03:10:00Z">
        <w:r w:rsidRPr="00C1681E" w:rsidDel="00B94F4E">
          <w:rPr>
            <w:sz w:val="22"/>
            <w:szCs w:val="22"/>
          </w:rPr>
          <w:delText>To prevent bites, place an object, such as a fish or big stick/wooden pole, in the jaw.</w:delText>
        </w:r>
      </w:del>
    </w:p>
    <w:p w14:paraId="180B75B2" w14:textId="4393F9C1" w:rsidR="00BB0A46" w:rsidRPr="00C1681E" w:rsidDel="00B94F4E" w:rsidRDefault="00BB0A46" w:rsidP="00AE35BD">
      <w:pPr>
        <w:pStyle w:val="NormalWeb"/>
        <w:numPr>
          <w:ilvl w:val="0"/>
          <w:numId w:val="17"/>
        </w:numPr>
        <w:jc w:val="both"/>
        <w:rPr>
          <w:del w:id="255" w:author="SECRETARIAT (FG)" w:date="2026-02-13T07:10:00Z" w16du:dateUtc="2026-02-13T03:10:00Z"/>
          <w:sz w:val="22"/>
          <w:szCs w:val="22"/>
        </w:rPr>
      </w:pPr>
      <w:del w:id="256" w:author="SECRETARIAT (FG)" w:date="2026-02-13T07:10:00Z" w16du:dateUtc="2026-02-13T03:10:00Z">
        <w:r w:rsidRPr="00C1681E" w:rsidDel="00B94F4E">
          <w:rPr>
            <w:sz w:val="22"/>
            <w:szCs w:val="22"/>
          </w:rPr>
          <w:delText>If, for whatever reason, a shark must be brought on the deck then minimise the time it takes to return it to the water to increase survival and reduce risks to the crew.</w:delText>
        </w:r>
      </w:del>
    </w:p>
    <w:p w14:paraId="0AAEECE8" w14:textId="44235758" w:rsidR="00BB0A46" w:rsidRPr="00C1681E" w:rsidDel="00B94F4E" w:rsidRDefault="00BB0A46" w:rsidP="00AE35BD">
      <w:pPr>
        <w:pStyle w:val="NormalWeb"/>
        <w:jc w:val="both"/>
        <w:rPr>
          <w:del w:id="257" w:author="SECRETARIAT (FG)" w:date="2026-02-13T07:10:00Z" w16du:dateUtc="2026-02-13T03:10:00Z"/>
          <w:sz w:val="22"/>
          <w:szCs w:val="22"/>
        </w:rPr>
      </w:pPr>
      <w:del w:id="258" w:author="SECRETARIAT (FG)" w:date="2026-02-13T07:10:00Z" w16du:dateUtc="2026-02-13T03:10:00Z">
        <w:r w:rsidRPr="00C1681E" w:rsidDel="00B94F4E">
          <w:rPr>
            <w:rStyle w:val="Strong"/>
            <w:sz w:val="22"/>
            <w:szCs w:val="22"/>
          </w:rPr>
          <w:delText>Longline fisheries specific safe-handling practices</w:delText>
        </w:r>
      </w:del>
    </w:p>
    <w:p w14:paraId="73C33F71" w14:textId="1F585DF1" w:rsidR="00BB0A46" w:rsidRPr="00C1681E" w:rsidDel="00B94F4E" w:rsidRDefault="00BB0A46" w:rsidP="00AE35BD">
      <w:pPr>
        <w:pStyle w:val="NormalWeb"/>
        <w:numPr>
          <w:ilvl w:val="0"/>
          <w:numId w:val="18"/>
        </w:numPr>
        <w:jc w:val="both"/>
        <w:rPr>
          <w:del w:id="259" w:author="SECRETARIAT (FG)" w:date="2026-02-13T07:10:00Z" w16du:dateUtc="2026-02-13T03:10:00Z"/>
          <w:sz w:val="22"/>
          <w:szCs w:val="22"/>
        </w:rPr>
      </w:pPr>
      <w:del w:id="260" w:author="SECRETARIAT (FG)" w:date="2026-02-13T07:10:00Z" w16du:dateUtc="2026-02-13T03:10:00Z">
        <w:r w:rsidRPr="00C1681E" w:rsidDel="00B94F4E">
          <w:rPr>
            <w:sz w:val="22"/>
            <w:szCs w:val="22"/>
          </w:rPr>
          <w:delText>Bring the shark as close to the vessel as possible without putting too much tension on the branch</w:delText>
        </w:r>
        <w:r w:rsidR="000313CB" w:rsidRPr="00C1681E" w:rsidDel="00B94F4E">
          <w:rPr>
            <w:sz w:val="22"/>
            <w:szCs w:val="22"/>
          </w:rPr>
          <w:delText xml:space="preserve"> </w:delText>
        </w:r>
        <w:r w:rsidRPr="00C1681E" w:rsidDel="00B94F4E">
          <w:rPr>
            <w:sz w:val="22"/>
            <w:szCs w:val="22"/>
          </w:rPr>
          <w:delText>line to avoid that a released hook or branch</w:delText>
        </w:r>
        <w:r w:rsidR="000313CB" w:rsidRPr="00C1681E" w:rsidDel="00B94F4E">
          <w:rPr>
            <w:sz w:val="22"/>
            <w:szCs w:val="22"/>
          </w:rPr>
          <w:delText xml:space="preserve"> </w:delText>
        </w:r>
        <w:r w:rsidRPr="00C1681E" w:rsidDel="00B94F4E">
          <w:rPr>
            <w:sz w:val="22"/>
            <w:szCs w:val="22"/>
          </w:rPr>
          <w:delText>line break could shoot hook, weights and other parts toward the vessels and crew at high speed.</w:delText>
        </w:r>
      </w:del>
    </w:p>
    <w:p w14:paraId="2465D6FA" w14:textId="77864874" w:rsidR="00BB0A46" w:rsidRPr="00C1681E" w:rsidDel="00B94F4E" w:rsidRDefault="00BB0A46" w:rsidP="00AE35BD">
      <w:pPr>
        <w:pStyle w:val="NormalWeb"/>
        <w:numPr>
          <w:ilvl w:val="0"/>
          <w:numId w:val="18"/>
        </w:numPr>
        <w:jc w:val="both"/>
        <w:rPr>
          <w:del w:id="261" w:author="SECRETARIAT (FG)" w:date="2026-02-13T07:10:00Z" w16du:dateUtc="2026-02-13T03:10:00Z"/>
          <w:sz w:val="22"/>
          <w:szCs w:val="22"/>
        </w:rPr>
      </w:pPr>
      <w:del w:id="262" w:author="SECRETARIAT (FG)" w:date="2026-02-13T07:10:00Z" w16du:dateUtc="2026-02-13T03:10:00Z">
        <w:r w:rsidRPr="00C1681E" w:rsidDel="00B94F4E">
          <w:rPr>
            <w:sz w:val="22"/>
            <w:szCs w:val="22"/>
          </w:rPr>
          <w:delText>Secure the far side of the longline mainline to the boat to avoid that any remaining gear in the water pulls on the line and the animal.</w:delText>
        </w:r>
      </w:del>
    </w:p>
    <w:p w14:paraId="71F4F149" w14:textId="28A581FB" w:rsidR="00BB0A46" w:rsidRPr="00C1681E" w:rsidDel="00B94F4E" w:rsidRDefault="00BB0A46" w:rsidP="00AE35BD">
      <w:pPr>
        <w:pStyle w:val="NormalWeb"/>
        <w:numPr>
          <w:ilvl w:val="0"/>
          <w:numId w:val="18"/>
        </w:numPr>
        <w:jc w:val="both"/>
        <w:rPr>
          <w:del w:id="263" w:author="SECRETARIAT (FG)" w:date="2026-02-13T07:10:00Z" w16du:dateUtc="2026-02-13T03:10:00Z"/>
          <w:sz w:val="22"/>
          <w:szCs w:val="22"/>
        </w:rPr>
      </w:pPr>
      <w:del w:id="264" w:author="SECRETARIAT (FG)" w:date="2026-02-13T07:10:00Z" w16du:dateUtc="2026-02-13T03:10:00Z">
        <w:r w:rsidRPr="00C1681E" w:rsidDel="00B94F4E">
          <w:rPr>
            <w:sz w:val="22"/>
            <w:szCs w:val="22"/>
          </w:rPr>
          <w:delText>If hooked, and the hook is visible in the body or mouth, use a dehooking device or long-handled bolt cutter to remove the hook barb, and then remove the hook.</w:delText>
        </w:r>
      </w:del>
    </w:p>
    <w:p w14:paraId="5CD96DC3" w14:textId="4F42A9A2" w:rsidR="00BB0A46" w:rsidRPr="00C1681E" w:rsidDel="00B94F4E" w:rsidRDefault="00BB0A46" w:rsidP="00AE35BD">
      <w:pPr>
        <w:pStyle w:val="NormalWeb"/>
        <w:numPr>
          <w:ilvl w:val="0"/>
          <w:numId w:val="18"/>
        </w:numPr>
        <w:jc w:val="both"/>
        <w:rPr>
          <w:del w:id="265" w:author="SECRETARIAT (FG)" w:date="2026-02-13T07:10:00Z" w16du:dateUtc="2026-02-13T03:10:00Z"/>
          <w:sz w:val="22"/>
          <w:szCs w:val="22"/>
        </w:rPr>
      </w:pPr>
      <w:del w:id="266" w:author="SECRETARIAT (FG)" w:date="2026-02-13T07:10:00Z" w16du:dateUtc="2026-02-13T03:10:00Z">
        <w:r w:rsidRPr="00C1681E" w:rsidDel="00B94F4E">
          <w:rPr>
            <w:sz w:val="22"/>
            <w:szCs w:val="22"/>
          </w:rPr>
          <w:delText>If it is not possible to remove the hook or the hook cannot be seen, cut the line of the trace (or snood, leader) as close to the hook as possible (ideally leaving as little line and/or leader material as possible and no weights attached to the animal).</w:delText>
        </w:r>
      </w:del>
    </w:p>
    <w:p w14:paraId="1C54AF94" w14:textId="0396A7F1" w:rsidR="00BB0A46" w:rsidRPr="00C1681E" w:rsidDel="00B94F4E" w:rsidRDefault="00BB0A46" w:rsidP="00AE35BD">
      <w:pPr>
        <w:pStyle w:val="NormalWeb"/>
        <w:jc w:val="both"/>
        <w:rPr>
          <w:del w:id="267" w:author="SECRETARIAT (FG)" w:date="2026-02-13T07:10:00Z" w16du:dateUtc="2026-02-13T03:10:00Z"/>
          <w:sz w:val="22"/>
          <w:szCs w:val="22"/>
        </w:rPr>
      </w:pPr>
      <w:del w:id="268" w:author="SECRETARIAT (FG)" w:date="2026-02-13T07:10:00Z" w16du:dateUtc="2026-02-13T03:10:00Z">
        <w:r w:rsidRPr="00C1681E" w:rsidDel="00B94F4E">
          <w:rPr>
            <w:rStyle w:val="Strong"/>
            <w:sz w:val="22"/>
            <w:szCs w:val="22"/>
          </w:rPr>
          <w:delText>Purse seine fisheries specific safe-handling practices</w:delText>
        </w:r>
      </w:del>
    </w:p>
    <w:p w14:paraId="77E07D28" w14:textId="5F21A1AD" w:rsidR="00BB0A46" w:rsidRPr="00C1681E" w:rsidDel="00B94F4E" w:rsidRDefault="00BB0A46" w:rsidP="00AE35BD">
      <w:pPr>
        <w:pStyle w:val="NormalWeb"/>
        <w:numPr>
          <w:ilvl w:val="0"/>
          <w:numId w:val="19"/>
        </w:numPr>
        <w:jc w:val="both"/>
        <w:rPr>
          <w:del w:id="269" w:author="SECRETARIAT (FG)" w:date="2026-02-13T07:10:00Z" w16du:dateUtc="2026-02-13T03:10:00Z"/>
          <w:sz w:val="22"/>
          <w:szCs w:val="22"/>
        </w:rPr>
      </w:pPr>
      <w:del w:id="270" w:author="SECRETARIAT (FG)" w:date="2026-02-13T07:10:00Z" w16du:dateUtc="2026-02-13T03:10:00Z">
        <w:r w:rsidRPr="00C1681E" w:rsidDel="00B94F4E">
          <w:rPr>
            <w:sz w:val="22"/>
            <w:szCs w:val="22"/>
          </w:rPr>
          <w:lastRenderedPageBreak/>
          <w:delText>If in purse seine net: Scan the net as far ahead as possible to spot the sharks early to react quickly. Avoid lifting them up in the net towards the power block. Reduce vessel speed to slacken the tension of the net and allow the entangled animal to be removed from the net. If necessary, use clippers to cut the net.</w:delText>
        </w:r>
      </w:del>
    </w:p>
    <w:p w14:paraId="5DDED09E" w14:textId="703CE7C4" w:rsidR="00BB0A46" w:rsidRPr="00C1681E" w:rsidDel="00B94F4E" w:rsidRDefault="00BB0A46" w:rsidP="00AE35BD">
      <w:pPr>
        <w:pStyle w:val="NormalWeb"/>
        <w:jc w:val="both"/>
        <w:rPr>
          <w:del w:id="271" w:author="SECRETARIAT (FG)" w:date="2026-02-13T07:10:00Z" w16du:dateUtc="2026-02-13T03:10:00Z"/>
          <w:sz w:val="22"/>
          <w:szCs w:val="22"/>
        </w:rPr>
      </w:pPr>
      <w:del w:id="272" w:author="SECRETARIAT (FG)" w:date="2026-02-13T07:10:00Z" w16du:dateUtc="2026-02-13T03:10:00Z">
        <w:r w:rsidRPr="00C1681E" w:rsidDel="00B94F4E">
          <w:rPr>
            <w:sz w:val="22"/>
            <w:szCs w:val="22"/>
          </w:rPr>
          <w:delText>If in brail or on deck: Use a purpose-built large-mesh cargo net or canvas sling or similar device. If the vessel layout allows, these sharks could also be released by emptying the brail directly on a hopper and release ramp held up at an angle that connects to an opening on the top deck railing, without need to be lifted or handled by the crew.</w:delText>
        </w:r>
        <w:r w:rsidRPr="00C1681E" w:rsidDel="00B94F4E">
          <w:rPr>
            <w:rStyle w:val="Strong"/>
            <w:sz w:val="22"/>
            <w:szCs w:val="22"/>
          </w:rPr>
          <w:delText>DO NOT (all fisheries)</w:delText>
        </w:r>
      </w:del>
    </w:p>
    <w:p w14:paraId="47F618E3" w14:textId="2538CB5B" w:rsidR="00BB0A46" w:rsidRPr="00C1681E" w:rsidDel="00B94F4E" w:rsidRDefault="00BB0A46" w:rsidP="00AE35BD">
      <w:pPr>
        <w:pStyle w:val="NormalWeb"/>
        <w:numPr>
          <w:ilvl w:val="0"/>
          <w:numId w:val="20"/>
        </w:numPr>
        <w:jc w:val="both"/>
        <w:rPr>
          <w:del w:id="273" w:author="SECRETARIAT (FG)" w:date="2026-02-13T07:10:00Z" w16du:dateUtc="2026-02-13T03:10:00Z"/>
          <w:sz w:val="22"/>
          <w:szCs w:val="22"/>
        </w:rPr>
      </w:pPr>
      <w:del w:id="274" w:author="SECRETARIAT (FG)" w:date="2026-02-13T07:10:00Z" w16du:dateUtc="2026-02-13T03:10:00Z">
        <w:r w:rsidRPr="00C1681E" w:rsidDel="00B94F4E">
          <w:rPr>
            <w:sz w:val="22"/>
            <w:szCs w:val="22"/>
          </w:rPr>
          <w:delText>To the greatest extent practicable, lift sharks from the water using the branch</w:delText>
        </w:r>
        <w:r w:rsidR="000313CB" w:rsidRPr="00C1681E" w:rsidDel="00B94F4E">
          <w:rPr>
            <w:sz w:val="22"/>
            <w:szCs w:val="22"/>
          </w:rPr>
          <w:delText xml:space="preserve"> </w:delText>
        </w:r>
        <w:r w:rsidRPr="00C1681E" w:rsidDel="00B94F4E">
          <w:rPr>
            <w:sz w:val="22"/>
            <w:szCs w:val="22"/>
          </w:rPr>
          <w:delText>line, especially if hooked unless it is necessary to lift sharks for species identification.</w:delText>
        </w:r>
      </w:del>
    </w:p>
    <w:p w14:paraId="47258DFD" w14:textId="7C7F1150" w:rsidR="00BB0A46" w:rsidRPr="00C1681E" w:rsidDel="00B94F4E" w:rsidRDefault="00BB0A46" w:rsidP="00AE35BD">
      <w:pPr>
        <w:pStyle w:val="NormalWeb"/>
        <w:numPr>
          <w:ilvl w:val="0"/>
          <w:numId w:val="20"/>
        </w:numPr>
        <w:jc w:val="both"/>
        <w:rPr>
          <w:del w:id="275" w:author="SECRETARIAT (FG)" w:date="2026-02-13T07:10:00Z" w16du:dateUtc="2026-02-13T03:10:00Z"/>
          <w:sz w:val="22"/>
          <w:szCs w:val="22"/>
        </w:rPr>
      </w:pPr>
      <w:del w:id="276" w:author="SECRETARIAT (FG)" w:date="2026-02-13T07:10:00Z" w16du:dateUtc="2026-02-13T03:10:00Z">
        <w:r w:rsidRPr="00C1681E" w:rsidDel="00B94F4E">
          <w:rPr>
            <w:sz w:val="22"/>
            <w:szCs w:val="22"/>
          </w:rPr>
          <w:delText>Lift sharks using thin wires or cables, or by the tail alone.</w:delText>
        </w:r>
      </w:del>
    </w:p>
    <w:p w14:paraId="06C4EE5E" w14:textId="660D4FD4" w:rsidR="00BB0A46" w:rsidRPr="00C1681E" w:rsidDel="00B94F4E" w:rsidRDefault="00BB0A46" w:rsidP="00AE35BD">
      <w:pPr>
        <w:pStyle w:val="NormalWeb"/>
        <w:numPr>
          <w:ilvl w:val="0"/>
          <w:numId w:val="20"/>
        </w:numPr>
        <w:jc w:val="both"/>
        <w:rPr>
          <w:del w:id="277" w:author="SECRETARIAT (FG)" w:date="2026-02-13T07:10:00Z" w16du:dateUtc="2026-02-13T03:10:00Z"/>
          <w:sz w:val="22"/>
          <w:szCs w:val="22"/>
        </w:rPr>
      </w:pPr>
      <w:del w:id="278" w:author="SECRETARIAT (FG)" w:date="2026-02-13T07:10:00Z" w16du:dateUtc="2026-02-13T03:10:00Z">
        <w:r w:rsidRPr="00C1681E" w:rsidDel="00B94F4E">
          <w:rPr>
            <w:sz w:val="22"/>
            <w:szCs w:val="22"/>
          </w:rPr>
          <w:delText>Strike a shark against any surface to remove the animal from the line.</w:delText>
        </w:r>
      </w:del>
    </w:p>
    <w:p w14:paraId="4BF93C41" w14:textId="023206FB" w:rsidR="00BB0A46" w:rsidRPr="00C1681E" w:rsidDel="00B94F4E" w:rsidRDefault="00BB0A46" w:rsidP="00AE35BD">
      <w:pPr>
        <w:pStyle w:val="NormalWeb"/>
        <w:numPr>
          <w:ilvl w:val="0"/>
          <w:numId w:val="20"/>
        </w:numPr>
        <w:jc w:val="both"/>
        <w:rPr>
          <w:del w:id="279" w:author="SECRETARIAT (FG)" w:date="2026-02-13T07:10:00Z" w16du:dateUtc="2026-02-13T03:10:00Z"/>
          <w:sz w:val="22"/>
          <w:szCs w:val="22"/>
        </w:rPr>
      </w:pPr>
      <w:del w:id="280" w:author="SECRETARIAT (FG)" w:date="2026-02-13T07:10:00Z" w16du:dateUtc="2026-02-13T03:10:00Z">
        <w:r w:rsidRPr="00C1681E" w:rsidDel="00B94F4E">
          <w:rPr>
            <w:sz w:val="22"/>
            <w:szCs w:val="22"/>
          </w:rPr>
          <w:delText>Attempt to dislodge a hook that is deeply ingested and not visible.</w:delText>
        </w:r>
      </w:del>
    </w:p>
    <w:p w14:paraId="3389549E" w14:textId="6B8A6833" w:rsidR="00BB0A46" w:rsidRPr="00C1681E" w:rsidDel="00B94F4E" w:rsidRDefault="00BB0A46" w:rsidP="00AE35BD">
      <w:pPr>
        <w:pStyle w:val="NormalWeb"/>
        <w:numPr>
          <w:ilvl w:val="0"/>
          <w:numId w:val="20"/>
        </w:numPr>
        <w:jc w:val="both"/>
        <w:rPr>
          <w:del w:id="281" w:author="SECRETARIAT (FG)" w:date="2026-02-13T07:10:00Z" w16du:dateUtc="2026-02-13T03:10:00Z"/>
          <w:sz w:val="22"/>
          <w:szCs w:val="22"/>
        </w:rPr>
      </w:pPr>
      <w:del w:id="282" w:author="SECRETARIAT (FG)" w:date="2026-02-13T07:10:00Z" w16du:dateUtc="2026-02-13T03:10:00Z">
        <w:r w:rsidRPr="00C1681E" w:rsidDel="00B94F4E">
          <w:rPr>
            <w:sz w:val="22"/>
            <w:szCs w:val="22"/>
          </w:rPr>
          <w:delText>Try to remove a hook by pulling sharply on the branch</w:delText>
        </w:r>
        <w:r w:rsidR="000313CB" w:rsidRPr="00C1681E" w:rsidDel="00B94F4E">
          <w:rPr>
            <w:sz w:val="22"/>
            <w:szCs w:val="22"/>
          </w:rPr>
          <w:delText xml:space="preserve"> </w:delText>
        </w:r>
        <w:r w:rsidRPr="00C1681E" w:rsidDel="00B94F4E">
          <w:rPr>
            <w:sz w:val="22"/>
            <w:szCs w:val="22"/>
          </w:rPr>
          <w:delText>line.</w:delText>
        </w:r>
      </w:del>
    </w:p>
    <w:p w14:paraId="3680046B" w14:textId="3732222A" w:rsidR="00BB0A46" w:rsidRPr="00C1681E" w:rsidDel="00B94F4E" w:rsidRDefault="00BB0A46" w:rsidP="00AE35BD">
      <w:pPr>
        <w:pStyle w:val="NormalWeb"/>
        <w:numPr>
          <w:ilvl w:val="0"/>
          <w:numId w:val="20"/>
        </w:numPr>
        <w:jc w:val="both"/>
        <w:rPr>
          <w:del w:id="283" w:author="SECRETARIAT (FG)" w:date="2026-02-13T07:10:00Z" w16du:dateUtc="2026-02-13T03:10:00Z"/>
          <w:sz w:val="22"/>
          <w:szCs w:val="22"/>
        </w:rPr>
      </w:pPr>
      <w:del w:id="284" w:author="SECRETARIAT (FG)" w:date="2026-02-13T07:10:00Z" w16du:dateUtc="2026-02-13T03:10:00Z">
        <w:r w:rsidRPr="00C1681E" w:rsidDel="00B94F4E">
          <w:rPr>
            <w:sz w:val="22"/>
            <w:szCs w:val="22"/>
          </w:rPr>
          <w:delText>Cut the tail or any other body part.</w:delText>
        </w:r>
      </w:del>
    </w:p>
    <w:p w14:paraId="68366099" w14:textId="0121C670" w:rsidR="00BB0A46" w:rsidRPr="00C1681E" w:rsidDel="00B94F4E" w:rsidRDefault="00BB0A46" w:rsidP="00AE35BD">
      <w:pPr>
        <w:pStyle w:val="NormalWeb"/>
        <w:numPr>
          <w:ilvl w:val="0"/>
          <w:numId w:val="20"/>
        </w:numPr>
        <w:jc w:val="both"/>
        <w:rPr>
          <w:del w:id="285" w:author="SECRETARIAT (FG)" w:date="2026-02-13T07:10:00Z" w16du:dateUtc="2026-02-13T03:10:00Z"/>
          <w:sz w:val="22"/>
          <w:szCs w:val="22"/>
        </w:rPr>
      </w:pPr>
      <w:del w:id="286" w:author="SECRETARIAT (FG)" w:date="2026-02-13T07:10:00Z" w16du:dateUtc="2026-02-13T03:10:00Z">
        <w:r w:rsidRPr="00C1681E" w:rsidDel="00B94F4E">
          <w:rPr>
            <w:sz w:val="22"/>
            <w:szCs w:val="22"/>
          </w:rPr>
          <w:delText>Cut or punch holes through the shark.</w:delText>
        </w:r>
      </w:del>
    </w:p>
    <w:p w14:paraId="0924C4B9" w14:textId="617383F9" w:rsidR="00BB0A46" w:rsidRPr="00C1681E" w:rsidDel="00B94F4E" w:rsidRDefault="00BB0A46" w:rsidP="00AE35BD">
      <w:pPr>
        <w:pStyle w:val="NormalWeb"/>
        <w:numPr>
          <w:ilvl w:val="0"/>
          <w:numId w:val="20"/>
        </w:numPr>
        <w:jc w:val="both"/>
        <w:rPr>
          <w:del w:id="287" w:author="SECRETARIAT (FG)" w:date="2026-02-13T07:10:00Z" w16du:dateUtc="2026-02-13T03:10:00Z"/>
          <w:sz w:val="22"/>
          <w:szCs w:val="22"/>
        </w:rPr>
      </w:pPr>
      <w:del w:id="288" w:author="SECRETARIAT (FG)" w:date="2026-02-13T07:10:00Z" w16du:dateUtc="2026-02-13T03:10:00Z">
        <w:r w:rsidRPr="00C1681E" w:rsidDel="00B94F4E">
          <w:rPr>
            <w:sz w:val="22"/>
            <w:szCs w:val="22"/>
          </w:rPr>
          <w:delText>Gaff or kick a shark, or insert hands into the gill slits.</w:delText>
        </w:r>
      </w:del>
    </w:p>
    <w:p w14:paraId="629B9957" w14:textId="79B5229F" w:rsidR="00BB0A46" w:rsidRPr="00C1681E" w:rsidDel="00B94F4E" w:rsidRDefault="00BB0A46" w:rsidP="00AE35BD">
      <w:pPr>
        <w:pStyle w:val="NormalWeb"/>
        <w:numPr>
          <w:ilvl w:val="0"/>
          <w:numId w:val="20"/>
        </w:numPr>
        <w:jc w:val="both"/>
        <w:rPr>
          <w:del w:id="289" w:author="SECRETARIAT (FG)" w:date="2026-02-13T07:10:00Z" w16du:dateUtc="2026-02-13T03:10:00Z"/>
          <w:sz w:val="22"/>
          <w:szCs w:val="22"/>
        </w:rPr>
      </w:pPr>
      <w:del w:id="290" w:author="SECRETARIAT (FG)" w:date="2026-02-13T07:10:00Z" w16du:dateUtc="2026-02-13T03:10:00Z">
        <w:r w:rsidRPr="00C1681E" w:rsidDel="00B94F4E">
          <w:rPr>
            <w:sz w:val="22"/>
            <w:szCs w:val="22"/>
          </w:rPr>
          <w:delText>Expose the shark to the sun for extended periods.</w:delText>
        </w:r>
      </w:del>
    </w:p>
    <w:p w14:paraId="065677ED" w14:textId="1419C6CB" w:rsidR="00BB0A46" w:rsidRPr="00C1681E" w:rsidDel="00B94F4E" w:rsidRDefault="00BB0A46" w:rsidP="00AE35BD">
      <w:pPr>
        <w:pStyle w:val="NormalWeb"/>
        <w:numPr>
          <w:ilvl w:val="0"/>
          <w:numId w:val="20"/>
        </w:numPr>
        <w:jc w:val="both"/>
        <w:rPr>
          <w:del w:id="291" w:author="SECRETARIAT (FG)" w:date="2026-02-13T07:10:00Z" w16du:dateUtc="2026-02-13T03:10:00Z"/>
          <w:sz w:val="22"/>
          <w:szCs w:val="22"/>
        </w:rPr>
      </w:pPr>
      <w:del w:id="292" w:author="SECRETARIAT (FG)" w:date="2026-02-13T07:10:00Z" w16du:dateUtc="2026-02-13T03:10:00Z">
        <w:r w:rsidRPr="00C1681E" w:rsidDel="00B94F4E">
          <w:rPr>
            <w:sz w:val="22"/>
            <w:szCs w:val="22"/>
          </w:rPr>
          <w:delText>Wrap your fingers, hands or arms in the line when bringing a shark or ray to the boat (may result in serious injury).</w:delText>
        </w:r>
      </w:del>
    </w:p>
    <w:p w14:paraId="3E435FFE" w14:textId="6BDD9D31" w:rsidR="00BB0A46" w:rsidRPr="00C1681E" w:rsidDel="00B94F4E" w:rsidRDefault="00BB0A46" w:rsidP="00AE35BD">
      <w:pPr>
        <w:pStyle w:val="NormalWeb"/>
        <w:jc w:val="both"/>
        <w:rPr>
          <w:del w:id="293" w:author="SECRETARIAT (FG)" w:date="2026-02-13T07:10:00Z" w16du:dateUtc="2026-02-13T03:10:00Z"/>
          <w:sz w:val="22"/>
          <w:szCs w:val="22"/>
        </w:rPr>
      </w:pPr>
      <w:del w:id="294" w:author="SECRETARIAT (FG)" w:date="2026-02-13T07:10:00Z" w16du:dateUtc="2026-02-13T03:10:00Z">
        <w:r w:rsidRPr="00C1681E" w:rsidDel="00B94F4E">
          <w:rPr>
            <w:rStyle w:val="Strong"/>
            <w:sz w:val="22"/>
            <w:szCs w:val="22"/>
          </w:rPr>
          <w:delText>Useful tools for safe handling and release</w:delText>
        </w:r>
      </w:del>
    </w:p>
    <w:p w14:paraId="39C66326" w14:textId="66D79BA1" w:rsidR="00BB0A46" w:rsidRPr="00C1681E" w:rsidDel="00B94F4E" w:rsidRDefault="00BB0A46" w:rsidP="00AE35BD">
      <w:pPr>
        <w:pStyle w:val="NormalWeb"/>
        <w:numPr>
          <w:ilvl w:val="0"/>
          <w:numId w:val="21"/>
        </w:numPr>
        <w:jc w:val="both"/>
        <w:rPr>
          <w:del w:id="295" w:author="SECRETARIAT (FG)" w:date="2026-02-13T07:10:00Z" w16du:dateUtc="2026-02-13T03:10:00Z"/>
          <w:sz w:val="22"/>
          <w:szCs w:val="22"/>
        </w:rPr>
      </w:pPr>
      <w:del w:id="296" w:author="SECRETARIAT (FG)" w:date="2026-02-13T07:10:00Z" w16du:dateUtc="2026-02-13T03:10:00Z">
        <w:r w:rsidRPr="00C1681E" w:rsidDel="00B94F4E">
          <w:rPr>
            <w:sz w:val="22"/>
            <w:szCs w:val="22"/>
          </w:rPr>
          <w:delText>Gloves (shark skin is rough; ensures safe handling of shark and protects crew’s hands from bites)</w:delText>
        </w:r>
      </w:del>
    </w:p>
    <w:p w14:paraId="0AD67469" w14:textId="090AEE48" w:rsidR="00BB0A46" w:rsidRPr="00C1681E" w:rsidDel="00B94F4E" w:rsidRDefault="00BB0A46" w:rsidP="00AE35BD">
      <w:pPr>
        <w:pStyle w:val="NormalWeb"/>
        <w:numPr>
          <w:ilvl w:val="0"/>
          <w:numId w:val="21"/>
        </w:numPr>
        <w:jc w:val="both"/>
        <w:rPr>
          <w:del w:id="297" w:author="SECRETARIAT (FG)" w:date="2026-02-13T07:10:00Z" w16du:dateUtc="2026-02-13T03:10:00Z"/>
          <w:sz w:val="22"/>
          <w:szCs w:val="22"/>
        </w:rPr>
      </w:pPr>
      <w:del w:id="298" w:author="SECRETARIAT (FG)" w:date="2026-02-13T07:10:00Z" w16du:dateUtc="2026-02-13T03:10:00Z">
        <w:r w:rsidRPr="00C1681E" w:rsidDel="00B94F4E">
          <w:rPr>
            <w:sz w:val="22"/>
            <w:szCs w:val="22"/>
          </w:rPr>
          <w:delText>Towel or cloth (a towel or cloth soaked in seawater can be placed on the eyes of the shark; used to calm sharks down)</w:delText>
        </w:r>
      </w:del>
    </w:p>
    <w:p w14:paraId="603C9E2F" w14:textId="2E580A93" w:rsidR="00BB0A46" w:rsidRPr="00C1681E" w:rsidDel="00B94F4E" w:rsidRDefault="00BB0A46" w:rsidP="00AE35BD">
      <w:pPr>
        <w:pStyle w:val="NormalWeb"/>
        <w:numPr>
          <w:ilvl w:val="0"/>
          <w:numId w:val="21"/>
        </w:numPr>
        <w:jc w:val="both"/>
        <w:rPr>
          <w:del w:id="299" w:author="SECRETARIAT (FG)" w:date="2026-02-13T07:10:00Z" w16du:dateUtc="2026-02-13T03:10:00Z"/>
          <w:sz w:val="22"/>
          <w:szCs w:val="22"/>
        </w:rPr>
      </w:pPr>
      <w:del w:id="300" w:author="SECRETARIAT (FG)" w:date="2026-02-13T07:10:00Z" w16du:dateUtc="2026-02-13T03:10:00Z">
        <w:r w:rsidRPr="00C1681E" w:rsidDel="00B94F4E">
          <w:rPr>
            <w:sz w:val="22"/>
            <w:szCs w:val="22"/>
          </w:rPr>
          <w:delText>Dehooking devices (e.g., pig tail dehooker, bolt or plier cutters)</w:delText>
        </w:r>
      </w:del>
    </w:p>
    <w:p w14:paraId="108D5A34" w14:textId="7A484E9C" w:rsidR="00BB0A46" w:rsidRPr="00C1681E" w:rsidDel="00B94F4E" w:rsidRDefault="00BB0A46" w:rsidP="00AE35BD">
      <w:pPr>
        <w:pStyle w:val="NormalWeb"/>
        <w:numPr>
          <w:ilvl w:val="0"/>
          <w:numId w:val="21"/>
        </w:numPr>
        <w:jc w:val="both"/>
        <w:rPr>
          <w:del w:id="301" w:author="SECRETARIAT (FG)" w:date="2026-02-13T07:10:00Z" w16du:dateUtc="2026-02-13T03:10:00Z"/>
          <w:sz w:val="22"/>
          <w:szCs w:val="22"/>
        </w:rPr>
      </w:pPr>
      <w:del w:id="302" w:author="SECRETARIAT (FG)" w:date="2026-02-13T07:10:00Z" w16du:dateUtc="2026-02-13T03:10:00Z">
        <w:r w:rsidRPr="00C1681E" w:rsidDel="00B94F4E">
          <w:rPr>
            <w:sz w:val="22"/>
            <w:szCs w:val="22"/>
          </w:rPr>
          <w:delText>Shark harness or stretcher (if needed)</w:delText>
        </w:r>
      </w:del>
    </w:p>
    <w:p w14:paraId="19CA2A4D" w14:textId="72A1E7D3" w:rsidR="00BB0A46" w:rsidRPr="00C1681E" w:rsidDel="00B94F4E" w:rsidRDefault="00BB0A46" w:rsidP="00AE35BD">
      <w:pPr>
        <w:pStyle w:val="NormalWeb"/>
        <w:numPr>
          <w:ilvl w:val="0"/>
          <w:numId w:val="21"/>
        </w:numPr>
        <w:jc w:val="both"/>
        <w:rPr>
          <w:del w:id="303" w:author="SECRETARIAT (FG)" w:date="2026-02-13T07:10:00Z" w16du:dateUtc="2026-02-13T03:10:00Z"/>
          <w:sz w:val="22"/>
          <w:szCs w:val="22"/>
        </w:rPr>
      </w:pPr>
      <w:del w:id="304" w:author="SECRETARIAT (FG)" w:date="2026-02-13T07:10:00Z" w16du:dateUtc="2026-02-13T03:10:00Z">
        <w:r w:rsidRPr="00C1681E" w:rsidDel="00B94F4E">
          <w:rPr>
            <w:sz w:val="22"/>
            <w:szCs w:val="22"/>
          </w:rPr>
          <w:delText>Tail rope (to secure a hooked shark if it needs to be removed from the water)</w:delText>
        </w:r>
      </w:del>
    </w:p>
    <w:p w14:paraId="7BC5824B" w14:textId="7AAE91D1" w:rsidR="00BB0A46" w:rsidRPr="00C1681E" w:rsidDel="00B94F4E" w:rsidRDefault="00BB0A46" w:rsidP="00AE35BD">
      <w:pPr>
        <w:pStyle w:val="NormalWeb"/>
        <w:numPr>
          <w:ilvl w:val="0"/>
          <w:numId w:val="21"/>
        </w:numPr>
        <w:jc w:val="both"/>
        <w:rPr>
          <w:del w:id="305" w:author="SECRETARIAT (FG)" w:date="2026-02-13T07:10:00Z" w16du:dateUtc="2026-02-13T03:10:00Z"/>
          <w:sz w:val="22"/>
          <w:szCs w:val="22"/>
        </w:rPr>
      </w:pPr>
      <w:del w:id="306" w:author="SECRETARIAT (FG)" w:date="2026-02-13T07:10:00Z" w16du:dateUtc="2026-02-13T03:10:00Z">
        <w:r w:rsidRPr="00C1681E" w:rsidDel="00B94F4E">
          <w:rPr>
            <w:sz w:val="22"/>
            <w:szCs w:val="22"/>
          </w:rPr>
          <w:delText>Saltwater hose (If anticipated that it may require more than 5 minutes to release a shark, then place a hose into its mouth so seawater is moderately flowing into it. Make sure deck pump has been running several minutes before placing it in a sharks mouth)</w:delText>
        </w:r>
      </w:del>
    </w:p>
    <w:p w14:paraId="63246B88" w14:textId="7290FA01" w:rsidR="00BB0A46" w:rsidRPr="00C1681E" w:rsidDel="00B94F4E" w:rsidRDefault="00BB0A46" w:rsidP="00AE35BD">
      <w:pPr>
        <w:pStyle w:val="NormalWeb"/>
        <w:numPr>
          <w:ilvl w:val="0"/>
          <w:numId w:val="21"/>
        </w:numPr>
        <w:jc w:val="both"/>
        <w:rPr>
          <w:del w:id="307" w:author="SECRETARIAT (FG)" w:date="2026-02-13T07:10:00Z" w16du:dateUtc="2026-02-13T03:10:00Z"/>
          <w:sz w:val="22"/>
          <w:szCs w:val="22"/>
        </w:rPr>
      </w:pPr>
      <w:del w:id="308" w:author="SECRETARIAT (FG)" w:date="2026-02-13T07:10:00Z" w16du:dateUtc="2026-02-13T03:10:00Z">
        <w:r w:rsidRPr="00C1681E" w:rsidDel="00B94F4E">
          <w:rPr>
            <w:sz w:val="22"/>
            <w:szCs w:val="22"/>
          </w:rPr>
          <w:delText>Measuring device (e.g., mark a pole, leader and float, or a measuring tape)</w:delText>
        </w:r>
      </w:del>
    </w:p>
    <w:p w14:paraId="073E3D04" w14:textId="6352D73F" w:rsidR="00BB0A46" w:rsidRPr="00C1681E" w:rsidDel="00B94F4E" w:rsidRDefault="00BB0A46" w:rsidP="00AE35BD">
      <w:pPr>
        <w:pStyle w:val="NormalWeb"/>
        <w:numPr>
          <w:ilvl w:val="0"/>
          <w:numId w:val="21"/>
        </w:numPr>
        <w:jc w:val="both"/>
        <w:rPr>
          <w:del w:id="309" w:author="SECRETARIAT (FG)" w:date="2026-02-13T07:10:00Z" w16du:dateUtc="2026-02-13T03:10:00Z"/>
          <w:sz w:val="22"/>
          <w:szCs w:val="22"/>
        </w:rPr>
      </w:pPr>
      <w:del w:id="310" w:author="SECRETARIAT (FG)" w:date="2026-02-13T07:10:00Z" w16du:dateUtc="2026-02-13T03:10:00Z">
        <w:r w:rsidRPr="00C1681E" w:rsidDel="00B94F4E">
          <w:rPr>
            <w:sz w:val="22"/>
            <w:szCs w:val="22"/>
          </w:rPr>
          <w:delText>Data sheet for recording all catch</w:delText>
        </w:r>
      </w:del>
    </w:p>
    <w:p w14:paraId="79B7788C" w14:textId="5458C4D0" w:rsidR="00BB0A46" w:rsidRPr="00C1681E" w:rsidDel="00B94F4E" w:rsidRDefault="00BB0A46" w:rsidP="00AE35BD">
      <w:pPr>
        <w:pStyle w:val="NormalWeb"/>
        <w:numPr>
          <w:ilvl w:val="0"/>
          <w:numId w:val="21"/>
        </w:numPr>
        <w:jc w:val="both"/>
        <w:rPr>
          <w:del w:id="311" w:author="SECRETARIAT (FG)" w:date="2026-02-13T07:10:00Z" w16du:dateUtc="2026-02-13T03:10:00Z"/>
          <w:sz w:val="22"/>
          <w:szCs w:val="22"/>
        </w:rPr>
      </w:pPr>
      <w:del w:id="312" w:author="SECRETARIAT (FG)" w:date="2026-02-13T07:10:00Z" w16du:dateUtc="2026-02-13T03:10:00Z">
        <w:r w:rsidRPr="00C1681E" w:rsidDel="00B94F4E">
          <w:rPr>
            <w:sz w:val="22"/>
            <w:szCs w:val="22"/>
          </w:rPr>
          <w:delText>Tagging gear (if applicable)</w:delText>
        </w:r>
      </w:del>
    </w:p>
    <w:p w14:paraId="2645A6A9" w14:textId="690ACFE3" w:rsidR="00AF65E8" w:rsidRPr="00455E7E" w:rsidRDefault="00AF65E8" w:rsidP="000F4099">
      <w:pPr>
        <w:widowControl w:val="0"/>
        <w:tabs>
          <w:tab w:val="left" w:pos="818"/>
          <w:tab w:val="left" w:pos="819"/>
        </w:tabs>
        <w:autoSpaceDE w:val="0"/>
        <w:autoSpaceDN w:val="0"/>
        <w:spacing w:before="183" w:after="0" w:line="276" w:lineRule="auto"/>
        <w:ind w:right="329"/>
        <w:jc w:val="both"/>
        <w:rPr>
          <w:rFonts w:cs="Times New Roman"/>
          <w:lang w:val="en-GB"/>
        </w:rPr>
      </w:pPr>
    </w:p>
    <w:sectPr w:rsidR="00AF65E8" w:rsidRPr="00455E7E" w:rsidSect="00BE2F59">
      <w:headerReference w:type="default" r:id="rId11"/>
      <w:footerReference w:type="default" r:id="rId12"/>
      <w:headerReference w:type="first" r:id="rId13"/>
      <w:footerReference w:type="first" r:id="rId14"/>
      <w:pgSz w:w="12240" w:h="15840" w:code="1"/>
      <w:pgMar w:top="870" w:right="1037" w:bottom="540" w:left="720" w:header="360" w:footer="27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944C3D" w14:textId="77777777" w:rsidR="00E81A7E" w:rsidRDefault="00E81A7E" w:rsidP="002C369A">
      <w:pPr>
        <w:spacing w:after="0" w:line="240" w:lineRule="auto"/>
      </w:pPr>
      <w:r>
        <w:separator/>
      </w:r>
    </w:p>
  </w:endnote>
  <w:endnote w:type="continuationSeparator" w:id="0">
    <w:p w14:paraId="736A1049" w14:textId="77777777" w:rsidR="00E81A7E" w:rsidRDefault="00E81A7E" w:rsidP="002C369A">
      <w:pPr>
        <w:spacing w:after="0" w:line="240" w:lineRule="auto"/>
      </w:pPr>
      <w:r>
        <w:continuationSeparator/>
      </w:r>
    </w:p>
  </w:endnote>
  <w:endnote w:type="continuationNotice" w:id="1">
    <w:p w14:paraId="5CD927A5" w14:textId="77777777" w:rsidR="00E81A7E" w:rsidRDefault="00E81A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Garamond">
    <w:panose1 w:val="02020404030301010803"/>
    <w:charset w:val="00"/>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cs="Calibri"/>
        <w:sz w:val="16"/>
        <w:szCs w:val="16"/>
      </w:rPr>
      <w:id w:val="-1866126358"/>
      <w:docPartObj>
        <w:docPartGallery w:val="Page Numbers (Bottom of Page)"/>
        <w:docPartUnique/>
      </w:docPartObj>
    </w:sdtPr>
    <w:sdtContent>
      <w:sdt>
        <w:sdtPr>
          <w:rPr>
            <w:rFonts w:ascii="Calibri" w:hAnsi="Calibri" w:cs="Calibri"/>
            <w:sz w:val="16"/>
            <w:szCs w:val="16"/>
          </w:rPr>
          <w:id w:val="111865333"/>
          <w:docPartObj>
            <w:docPartGallery w:val="Page Numbers (Top of Page)"/>
            <w:docPartUnique/>
          </w:docPartObj>
        </w:sdtPr>
        <w:sdtContent>
          <w:p w14:paraId="2E1916E7" w14:textId="4C243A39" w:rsidR="00EC0AB1" w:rsidRPr="00296871" w:rsidRDefault="00EC0AB1" w:rsidP="00296871">
            <w:pPr>
              <w:pStyle w:val="Footer"/>
              <w:pBdr>
                <w:top w:val="single" w:sz="4" w:space="1" w:color="auto"/>
              </w:pBdr>
              <w:jc w:val="center"/>
              <w:rPr>
                <w:rFonts w:ascii="Calibri" w:hAnsi="Calibri" w:cs="Calibri"/>
                <w:sz w:val="16"/>
                <w:szCs w:val="16"/>
              </w:rPr>
            </w:pPr>
            <w:r w:rsidRPr="00013670">
              <w:rPr>
                <w:rFonts w:ascii="Calibri" w:hAnsi="Calibri" w:cs="Calibri"/>
                <w:sz w:val="16"/>
                <w:szCs w:val="16"/>
              </w:rPr>
              <w:t xml:space="preserve">Page </w:t>
            </w:r>
            <w:r w:rsidRPr="00013670">
              <w:rPr>
                <w:rFonts w:ascii="Calibri" w:hAnsi="Calibri" w:cs="Calibri"/>
                <w:bCs/>
                <w:sz w:val="16"/>
                <w:szCs w:val="16"/>
              </w:rPr>
              <w:fldChar w:fldCharType="begin"/>
            </w:r>
            <w:r w:rsidRPr="00013670">
              <w:rPr>
                <w:rFonts w:ascii="Calibri" w:hAnsi="Calibri" w:cs="Calibri"/>
                <w:bCs/>
                <w:sz w:val="16"/>
                <w:szCs w:val="16"/>
              </w:rPr>
              <w:instrText xml:space="preserve"> PAGE </w:instrText>
            </w:r>
            <w:r w:rsidRPr="00013670">
              <w:rPr>
                <w:rFonts w:ascii="Calibri" w:hAnsi="Calibri" w:cs="Calibri"/>
                <w:bCs/>
                <w:sz w:val="16"/>
                <w:szCs w:val="16"/>
              </w:rPr>
              <w:fldChar w:fldCharType="separate"/>
            </w:r>
            <w:r w:rsidR="00904E05">
              <w:rPr>
                <w:rFonts w:ascii="Calibri" w:hAnsi="Calibri" w:cs="Calibri"/>
                <w:bCs/>
                <w:noProof/>
                <w:sz w:val="16"/>
                <w:szCs w:val="16"/>
              </w:rPr>
              <w:t>2</w:t>
            </w:r>
            <w:r w:rsidRPr="00013670">
              <w:rPr>
                <w:rFonts w:ascii="Calibri" w:hAnsi="Calibri" w:cs="Calibri"/>
                <w:bCs/>
                <w:sz w:val="16"/>
                <w:szCs w:val="16"/>
              </w:rPr>
              <w:fldChar w:fldCharType="end"/>
            </w:r>
            <w:r w:rsidRPr="00013670">
              <w:rPr>
                <w:rFonts w:ascii="Calibri" w:hAnsi="Calibri" w:cs="Calibri"/>
                <w:sz w:val="16"/>
                <w:szCs w:val="16"/>
              </w:rPr>
              <w:t xml:space="preserve"> of </w:t>
            </w:r>
            <w:r w:rsidRPr="00013670">
              <w:rPr>
                <w:rFonts w:ascii="Calibri" w:hAnsi="Calibri" w:cs="Calibri"/>
                <w:bCs/>
                <w:sz w:val="16"/>
                <w:szCs w:val="16"/>
              </w:rPr>
              <w:fldChar w:fldCharType="begin"/>
            </w:r>
            <w:r w:rsidRPr="00013670">
              <w:rPr>
                <w:rFonts w:ascii="Calibri" w:hAnsi="Calibri" w:cs="Calibri"/>
                <w:bCs/>
                <w:sz w:val="16"/>
                <w:szCs w:val="16"/>
              </w:rPr>
              <w:instrText xml:space="preserve"> NUMPAGES  </w:instrText>
            </w:r>
            <w:r w:rsidRPr="00013670">
              <w:rPr>
                <w:rFonts w:ascii="Calibri" w:hAnsi="Calibri" w:cs="Calibri"/>
                <w:bCs/>
                <w:sz w:val="16"/>
                <w:szCs w:val="16"/>
              </w:rPr>
              <w:fldChar w:fldCharType="separate"/>
            </w:r>
            <w:r w:rsidR="00904E05">
              <w:rPr>
                <w:rFonts w:ascii="Calibri" w:hAnsi="Calibri" w:cs="Calibri"/>
                <w:bCs/>
                <w:noProof/>
                <w:sz w:val="16"/>
                <w:szCs w:val="16"/>
              </w:rPr>
              <w:t>4</w:t>
            </w:r>
            <w:r w:rsidRPr="00013670">
              <w:rPr>
                <w:rFonts w:ascii="Calibri" w:hAnsi="Calibri" w:cs="Calibri"/>
                <w:bCs/>
                <w:sz w:val="16"/>
                <w:szCs w:val="16"/>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cs="Calibri"/>
        <w:sz w:val="16"/>
        <w:szCs w:val="16"/>
      </w:rPr>
      <w:id w:val="782314564"/>
      <w:docPartObj>
        <w:docPartGallery w:val="Page Numbers (Bottom of Page)"/>
        <w:docPartUnique/>
      </w:docPartObj>
    </w:sdtPr>
    <w:sdtContent>
      <w:sdt>
        <w:sdtPr>
          <w:rPr>
            <w:rFonts w:ascii="Calibri" w:hAnsi="Calibri" w:cs="Calibri"/>
            <w:sz w:val="16"/>
            <w:szCs w:val="16"/>
          </w:rPr>
          <w:id w:val="-1990621449"/>
          <w:docPartObj>
            <w:docPartGallery w:val="Page Numbers (Top of Page)"/>
            <w:docPartUnique/>
          </w:docPartObj>
        </w:sdtPr>
        <w:sdtContent>
          <w:p w14:paraId="59EA1BEA" w14:textId="59B6E14E" w:rsidR="00EC0AB1" w:rsidRPr="00CB6439" w:rsidRDefault="00EC0AB1" w:rsidP="00CB6439">
            <w:pPr>
              <w:pStyle w:val="Footer"/>
              <w:pBdr>
                <w:top w:val="single" w:sz="4" w:space="1" w:color="auto"/>
              </w:pBdr>
              <w:jc w:val="center"/>
              <w:rPr>
                <w:rFonts w:ascii="Calibri" w:hAnsi="Calibri" w:cs="Calibri"/>
                <w:sz w:val="16"/>
                <w:szCs w:val="16"/>
              </w:rPr>
            </w:pPr>
            <w:r w:rsidRPr="00013670">
              <w:rPr>
                <w:rFonts w:ascii="Calibri" w:hAnsi="Calibri" w:cs="Calibri"/>
                <w:sz w:val="16"/>
                <w:szCs w:val="16"/>
              </w:rPr>
              <w:t xml:space="preserve">Page </w:t>
            </w:r>
            <w:r w:rsidRPr="00013670">
              <w:rPr>
                <w:rFonts w:ascii="Calibri" w:hAnsi="Calibri" w:cs="Calibri"/>
                <w:bCs/>
                <w:sz w:val="16"/>
                <w:szCs w:val="16"/>
              </w:rPr>
              <w:fldChar w:fldCharType="begin"/>
            </w:r>
            <w:r w:rsidRPr="00013670">
              <w:rPr>
                <w:rFonts w:ascii="Calibri" w:hAnsi="Calibri" w:cs="Calibri"/>
                <w:bCs/>
                <w:sz w:val="16"/>
                <w:szCs w:val="16"/>
              </w:rPr>
              <w:instrText xml:space="preserve"> PAGE </w:instrText>
            </w:r>
            <w:r w:rsidRPr="00013670">
              <w:rPr>
                <w:rFonts w:ascii="Calibri" w:hAnsi="Calibri" w:cs="Calibri"/>
                <w:bCs/>
                <w:sz w:val="16"/>
                <w:szCs w:val="16"/>
              </w:rPr>
              <w:fldChar w:fldCharType="separate"/>
            </w:r>
            <w:r w:rsidR="00904E05">
              <w:rPr>
                <w:rFonts w:ascii="Calibri" w:hAnsi="Calibri" w:cs="Calibri"/>
                <w:bCs/>
                <w:noProof/>
                <w:sz w:val="16"/>
                <w:szCs w:val="16"/>
              </w:rPr>
              <w:t>1</w:t>
            </w:r>
            <w:r w:rsidRPr="00013670">
              <w:rPr>
                <w:rFonts w:ascii="Calibri" w:hAnsi="Calibri" w:cs="Calibri"/>
                <w:bCs/>
                <w:sz w:val="16"/>
                <w:szCs w:val="16"/>
              </w:rPr>
              <w:fldChar w:fldCharType="end"/>
            </w:r>
            <w:r w:rsidRPr="00013670">
              <w:rPr>
                <w:rFonts w:ascii="Calibri" w:hAnsi="Calibri" w:cs="Calibri"/>
                <w:sz w:val="16"/>
                <w:szCs w:val="16"/>
              </w:rPr>
              <w:t xml:space="preserve"> of </w:t>
            </w:r>
            <w:r w:rsidRPr="00013670">
              <w:rPr>
                <w:rFonts w:ascii="Calibri" w:hAnsi="Calibri" w:cs="Calibri"/>
                <w:bCs/>
                <w:sz w:val="16"/>
                <w:szCs w:val="16"/>
              </w:rPr>
              <w:fldChar w:fldCharType="begin"/>
            </w:r>
            <w:r w:rsidRPr="00013670">
              <w:rPr>
                <w:rFonts w:ascii="Calibri" w:hAnsi="Calibri" w:cs="Calibri"/>
                <w:bCs/>
                <w:sz w:val="16"/>
                <w:szCs w:val="16"/>
              </w:rPr>
              <w:instrText xml:space="preserve"> NUMPAGES  </w:instrText>
            </w:r>
            <w:r w:rsidRPr="00013670">
              <w:rPr>
                <w:rFonts w:ascii="Calibri" w:hAnsi="Calibri" w:cs="Calibri"/>
                <w:bCs/>
                <w:sz w:val="16"/>
                <w:szCs w:val="16"/>
              </w:rPr>
              <w:fldChar w:fldCharType="separate"/>
            </w:r>
            <w:r w:rsidR="00904E05">
              <w:rPr>
                <w:rFonts w:ascii="Calibri" w:hAnsi="Calibri" w:cs="Calibri"/>
                <w:bCs/>
                <w:noProof/>
                <w:sz w:val="16"/>
                <w:szCs w:val="16"/>
              </w:rPr>
              <w:t>4</w:t>
            </w:r>
            <w:r w:rsidRPr="00013670">
              <w:rPr>
                <w:rFonts w:ascii="Calibri" w:hAnsi="Calibri" w:cs="Calibri"/>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2599D6" w14:textId="77777777" w:rsidR="00E81A7E" w:rsidRDefault="00E81A7E" w:rsidP="002C369A">
      <w:pPr>
        <w:spacing w:after="0" w:line="240" w:lineRule="auto"/>
      </w:pPr>
      <w:r>
        <w:separator/>
      </w:r>
    </w:p>
  </w:footnote>
  <w:footnote w:type="continuationSeparator" w:id="0">
    <w:p w14:paraId="71302F92" w14:textId="77777777" w:rsidR="00E81A7E" w:rsidRDefault="00E81A7E" w:rsidP="002C369A">
      <w:pPr>
        <w:spacing w:after="0" w:line="240" w:lineRule="auto"/>
      </w:pPr>
      <w:r>
        <w:continuationSeparator/>
      </w:r>
    </w:p>
  </w:footnote>
  <w:footnote w:type="continuationNotice" w:id="1">
    <w:p w14:paraId="269A3134" w14:textId="77777777" w:rsidR="00E81A7E" w:rsidRDefault="00E81A7E">
      <w:pPr>
        <w:spacing w:after="0" w:line="240" w:lineRule="auto"/>
      </w:pPr>
    </w:p>
  </w:footnote>
  <w:footnote w:id="2">
    <w:p w14:paraId="0EB9E82B" w14:textId="558F0530" w:rsidR="00736C55" w:rsidRPr="00AE35BD" w:rsidRDefault="00736C55">
      <w:pPr>
        <w:pStyle w:val="FootnoteText"/>
        <w:rPr>
          <w:rFonts w:cs="Times New Roman"/>
          <w:lang w:val="en-GB"/>
        </w:rPr>
      </w:pPr>
      <w:r w:rsidRPr="006F7985">
        <w:rPr>
          <w:rStyle w:val="FootnoteReference"/>
          <w:rFonts w:cs="Times New Roman"/>
        </w:rPr>
        <w:footnoteRef/>
      </w:r>
      <w:r w:rsidRPr="00AE35BD">
        <w:rPr>
          <w:rFonts w:cs="Times New Roman"/>
          <w:lang w:val="en-GB"/>
        </w:rPr>
        <w:t xml:space="preserve"> The term supply vessels sh</w:t>
      </w:r>
      <w:r w:rsidRPr="006F7985">
        <w:rPr>
          <w:rFonts w:cs="Times New Roman"/>
          <w:lang w:val="en-GB"/>
        </w:rPr>
        <w:t>all include support vessels.</w:t>
      </w:r>
    </w:p>
  </w:footnote>
  <w:footnote w:id="3">
    <w:p w14:paraId="0DC085DC" w14:textId="6863E7C3" w:rsidR="007D4173" w:rsidRPr="006F7985" w:rsidRDefault="007D4173">
      <w:pPr>
        <w:pStyle w:val="FootnoteText"/>
      </w:pPr>
      <w:r w:rsidRPr="006F7985">
        <w:rPr>
          <w:rStyle w:val="FootnoteReference"/>
        </w:rPr>
        <w:footnoteRef/>
      </w:r>
      <w:r w:rsidRPr="006F7985">
        <w:t xml:space="preserve"> </w:t>
      </w:r>
      <w:r w:rsidR="00970A93" w:rsidRPr="006F7985">
        <w:t xml:space="preserve">CPCs that fish </w:t>
      </w:r>
      <w:r w:rsidR="00970A93" w:rsidRPr="00AE35BD">
        <w:t>S</w:t>
      </w:r>
      <w:r w:rsidR="00970A93" w:rsidRPr="006F7985">
        <w:t>outh of 20 degrees S</w:t>
      </w:r>
      <w:r w:rsidR="00970A93" w:rsidRPr="00AE35BD">
        <w:t xml:space="preserve">outh </w:t>
      </w:r>
      <w:r w:rsidR="00970A93" w:rsidRPr="006F7985">
        <w:t xml:space="preserve">with wire trace must </w:t>
      </w:r>
      <w:proofErr w:type="gramStart"/>
      <w:r w:rsidR="00970A93" w:rsidRPr="006F7985">
        <w:t>ensure at all times</w:t>
      </w:r>
      <w:proofErr w:type="gramEnd"/>
      <w:r w:rsidR="00970A93" w:rsidRPr="006F7985">
        <w:t xml:space="preserve"> that their vessels stow wire trace when they are </w:t>
      </w:r>
      <w:r w:rsidR="00970A93" w:rsidRPr="00AE35BD">
        <w:t>N</w:t>
      </w:r>
      <w:r w:rsidR="00970A93" w:rsidRPr="006F7985">
        <w:t>orth of 20 degrees South</w:t>
      </w:r>
      <w:r w:rsidRPr="006F7985">
        <w:t>.</w:t>
      </w:r>
    </w:p>
  </w:footnote>
  <w:footnote w:id="4">
    <w:p w14:paraId="36C176E6" w14:textId="77777777" w:rsidR="00B001BC" w:rsidRPr="00AE35BD" w:rsidRDefault="00B001BC" w:rsidP="00B001BC">
      <w:pPr>
        <w:pStyle w:val="FootnoteText"/>
        <w:rPr>
          <w:rFonts w:cs="Times New Roman"/>
          <w:lang w:val="en-GB"/>
        </w:rPr>
      </w:pPr>
      <w:r w:rsidRPr="006F7985">
        <w:rPr>
          <w:rStyle w:val="FootnoteReference"/>
          <w:rFonts w:cs="Times New Roman"/>
        </w:rPr>
        <w:footnoteRef/>
      </w:r>
      <w:r w:rsidRPr="00AE35BD">
        <w:rPr>
          <w:rFonts w:cs="Times New Roman"/>
          <w:lang w:val="en-GB"/>
        </w:rPr>
        <w:t xml:space="preserve"> https://iotc.org/science/species-identification-cards.</w:t>
      </w:r>
    </w:p>
  </w:footnote>
  <w:footnote w:id="5">
    <w:p w14:paraId="68AC5AF0" w14:textId="77777777" w:rsidR="0095490A" w:rsidRPr="00AE35BD" w:rsidRDefault="0095490A" w:rsidP="0095490A">
      <w:pPr>
        <w:pStyle w:val="FootnoteText"/>
        <w:rPr>
          <w:rFonts w:cs="Times New Roman"/>
          <w:lang w:val="en-GB"/>
        </w:rPr>
      </w:pPr>
      <w:r w:rsidRPr="006F7985">
        <w:rPr>
          <w:rStyle w:val="FootnoteReference"/>
          <w:rFonts w:cs="Times New Roman"/>
        </w:rPr>
        <w:footnoteRef/>
      </w:r>
      <w:r w:rsidRPr="00AE35BD">
        <w:rPr>
          <w:rFonts w:cs="Times New Roman"/>
          <w:lang w:val="en-GB"/>
        </w:rPr>
        <w:t xml:space="preserve"> https://www.fao.org/ipoa-sharks/tools/en/.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EC7FFC" w14:textId="0D5A90CC" w:rsidR="00EC0AB1" w:rsidRPr="00220672" w:rsidRDefault="00EC0AB1" w:rsidP="00220672">
    <w:pPr>
      <w:pStyle w:val="Header"/>
      <w:pBdr>
        <w:bottom w:val="single" w:sz="4"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ABC3C" w14:textId="46895A4E" w:rsidR="00E85A48" w:rsidRDefault="00EC0AB1" w:rsidP="00220672">
    <w:pPr>
      <w:pStyle w:val="Header"/>
      <w:pBdr>
        <w:bottom w:val="single" w:sz="4" w:space="1" w:color="auto"/>
      </w:pBdr>
      <w:jc w:val="right"/>
      <w:rPr>
        <w:rFonts w:cstheme="minorHAnsi"/>
        <w:sz w:val="24"/>
        <w:szCs w:val="24"/>
      </w:rPr>
    </w:pPr>
    <w:r w:rsidRPr="007854A2">
      <w:rPr>
        <w:noProof/>
        <w:lang w:val="de-DE" w:eastAsia="de-DE"/>
      </w:rPr>
      <w:drawing>
        <wp:inline distT="0" distB="0" distL="0" distR="0" wp14:anchorId="3C328E9F" wp14:editId="7A964C5D">
          <wp:extent cx="6600502" cy="619125"/>
          <wp:effectExtent l="0" t="0" r="0" b="0"/>
          <wp:docPr id="1282063141" name="Picture 1282063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09037" cy="619926"/>
                  </a:xfrm>
                  <a:prstGeom prst="rect">
                    <a:avLst/>
                  </a:prstGeom>
                  <a:noFill/>
                  <a:ln>
                    <a:noFill/>
                  </a:ln>
                </pic:spPr>
              </pic:pic>
            </a:graphicData>
          </a:graphic>
        </wp:inline>
      </w:drawing>
    </w:r>
    <w:r w:rsidRPr="00013670">
      <w:rPr>
        <w:rFonts w:cstheme="minorHAnsi"/>
        <w:sz w:val="24"/>
        <w:szCs w:val="24"/>
      </w:rPr>
      <w:t xml:space="preserve"> </w:t>
    </w:r>
  </w:p>
  <w:p w14:paraId="06A3BD72" w14:textId="77777777" w:rsidR="00220672" w:rsidRPr="001D1364" w:rsidRDefault="00220672" w:rsidP="00220672">
    <w:pPr>
      <w:pStyle w:val="Header"/>
      <w:pBdr>
        <w:bottom w:val="single" w:sz="4" w:space="1" w:color="auto"/>
      </w:pBdr>
      <w:jc w:val="right"/>
      <w:rPr>
        <w:rFonts w:cstheme="minorHAnsi"/>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64E53"/>
    <w:multiLevelType w:val="hybridMultilevel"/>
    <w:tmpl w:val="1E9251D2"/>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1C04ACA"/>
    <w:multiLevelType w:val="multilevel"/>
    <w:tmpl w:val="F19A5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29E18F4"/>
    <w:multiLevelType w:val="multilevel"/>
    <w:tmpl w:val="D97A9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33E150A"/>
    <w:multiLevelType w:val="multilevel"/>
    <w:tmpl w:val="8C7CF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37253BD"/>
    <w:multiLevelType w:val="multilevel"/>
    <w:tmpl w:val="6A4E8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4BF4C1E"/>
    <w:multiLevelType w:val="hybridMultilevel"/>
    <w:tmpl w:val="E71A531A"/>
    <w:lvl w:ilvl="0" w:tplc="FFFFFFFF">
      <w:start w:val="1"/>
      <w:numFmt w:val="lowerLetter"/>
      <w:lvlText w:val="%1)"/>
      <w:lvlJc w:val="left"/>
      <w:pPr>
        <w:ind w:left="1549" w:hanging="360"/>
      </w:pPr>
    </w:lvl>
    <w:lvl w:ilvl="1" w:tplc="04090017">
      <w:start w:val="1"/>
      <w:numFmt w:val="lowerLetter"/>
      <w:lvlText w:val="%2)"/>
      <w:lvlJc w:val="left"/>
      <w:pPr>
        <w:ind w:left="1800" w:hanging="360"/>
      </w:pPr>
    </w:lvl>
    <w:lvl w:ilvl="2" w:tplc="FFFFFFFF" w:tentative="1">
      <w:start w:val="1"/>
      <w:numFmt w:val="lowerRoman"/>
      <w:lvlText w:val="%3."/>
      <w:lvlJc w:val="right"/>
      <w:pPr>
        <w:ind w:left="2989" w:hanging="180"/>
      </w:pPr>
    </w:lvl>
    <w:lvl w:ilvl="3" w:tplc="FFFFFFFF" w:tentative="1">
      <w:start w:val="1"/>
      <w:numFmt w:val="decimal"/>
      <w:lvlText w:val="%4."/>
      <w:lvlJc w:val="left"/>
      <w:pPr>
        <w:ind w:left="3709" w:hanging="360"/>
      </w:pPr>
    </w:lvl>
    <w:lvl w:ilvl="4" w:tplc="FFFFFFFF" w:tentative="1">
      <w:start w:val="1"/>
      <w:numFmt w:val="lowerLetter"/>
      <w:lvlText w:val="%5."/>
      <w:lvlJc w:val="left"/>
      <w:pPr>
        <w:ind w:left="4429" w:hanging="360"/>
      </w:pPr>
    </w:lvl>
    <w:lvl w:ilvl="5" w:tplc="FFFFFFFF" w:tentative="1">
      <w:start w:val="1"/>
      <w:numFmt w:val="lowerRoman"/>
      <w:lvlText w:val="%6."/>
      <w:lvlJc w:val="right"/>
      <w:pPr>
        <w:ind w:left="5149" w:hanging="180"/>
      </w:pPr>
    </w:lvl>
    <w:lvl w:ilvl="6" w:tplc="FFFFFFFF" w:tentative="1">
      <w:start w:val="1"/>
      <w:numFmt w:val="decimal"/>
      <w:lvlText w:val="%7."/>
      <w:lvlJc w:val="left"/>
      <w:pPr>
        <w:ind w:left="5869" w:hanging="360"/>
      </w:pPr>
    </w:lvl>
    <w:lvl w:ilvl="7" w:tplc="FFFFFFFF" w:tentative="1">
      <w:start w:val="1"/>
      <w:numFmt w:val="lowerLetter"/>
      <w:lvlText w:val="%8."/>
      <w:lvlJc w:val="left"/>
      <w:pPr>
        <w:ind w:left="6589" w:hanging="360"/>
      </w:pPr>
    </w:lvl>
    <w:lvl w:ilvl="8" w:tplc="FFFFFFFF" w:tentative="1">
      <w:start w:val="1"/>
      <w:numFmt w:val="lowerRoman"/>
      <w:lvlText w:val="%9."/>
      <w:lvlJc w:val="right"/>
      <w:pPr>
        <w:ind w:left="7309" w:hanging="180"/>
      </w:pPr>
    </w:lvl>
  </w:abstractNum>
  <w:abstractNum w:abstractNumId="6" w15:restartNumberingAfterBreak="0">
    <w:nsid w:val="07034075"/>
    <w:multiLevelType w:val="multilevel"/>
    <w:tmpl w:val="FADEA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C36409"/>
    <w:multiLevelType w:val="multilevel"/>
    <w:tmpl w:val="D2463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8C75A07"/>
    <w:multiLevelType w:val="multilevel"/>
    <w:tmpl w:val="FAA2A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9096171"/>
    <w:multiLevelType w:val="multilevel"/>
    <w:tmpl w:val="D3D89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94F55C0"/>
    <w:multiLevelType w:val="multilevel"/>
    <w:tmpl w:val="D0DAC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A4D6AB1"/>
    <w:multiLevelType w:val="multilevel"/>
    <w:tmpl w:val="A888F13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0AAE5A3A"/>
    <w:multiLevelType w:val="hybridMultilevel"/>
    <w:tmpl w:val="55982250"/>
    <w:lvl w:ilvl="0" w:tplc="FFFFFFFF">
      <w:start w:val="1"/>
      <w:numFmt w:val="decimal"/>
      <w:lvlText w:val="%1."/>
      <w:lvlJc w:val="left"/>
      <w:pPr>
        <w:ind w:left="720" w:hanging="360"/>
      </w:pPr>
      <w:rPr>
        <w:rFonts w:ascii="Aptos" w:eastAsia="Aptos" w:hAnsi="Aptos" w:cs="Times New Roman"/>
      </w:rPr>
    </w:lvl>
    <w:lvl w:ilvl="1" w:tplc="FFFFFFFF">
      <w:start w:val="1"/>
      <w:numFmt w:val="decimal"/>
      <w:lvlText w:val="%2."/>
      <w:lvlJc w:val="left"/>
      <w:pPr>
        <w:ind w:left="1440" w:hanging="360"/>
      </w:pPr>
      <w:rPr>
        <w:rFonts w:ascii="Aptos" w:eastAsia="Times New Roman" w:hAnsi="Aptos" w:cs="Aptos"/>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3" w15:restartNumberingAfterBreak="0">
    <w:nsid w:val="0ADE102A"/>
    <w:multiLevelType w:val="multilevel"/>
    <w:tmpl w:val="7D827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0D3A1479"/>
    <w:multiLevelType w:val="multilevel"/>
    <w:tmpl w:val="5966F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04E2FD7"/>
    <w:multiLevelType w:val="multilevel"/>
    <w:tmpl w:val="EA44C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24A65F2"/>
    <w:multiLevelType w:val="multilevel"/>
    <w:tmpl w:val="628E3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2EE74CA"/>
    <w:multiLevelType w:val="hybridMultilevel"/>
    <w:tmpl w:val="55982250"/>
    <w:lvl w:ilvl="0" w:tplc="C88C49AC">
      <w:start w:val="1"/>
      <w:numFmt w:val="decimal"/>
      <w:lvlText w:val="%1."/>
      <w:lvlJc w:val="left"/>
      <w:pPr>
        <w:ind w:left="720" w:hanging="360"/>
      </w:pPr>
      <w:rPr>
        <w:rFonts w:ascii="Aptos" w:eastAsia="Aptos" w:hAnsi="Aptos" w:cs="Times New Roman"/>
      </w:rPr>
    </w:lvl>
    <w:lvl w:ilvl="1" w:tplc="B360E63E">
      <w:start w:val="1"/>
      <w:numFmt w:val="decimal"/>
      <w:lvlText w:val="%2."/>
      <w:lvlJc w:val="left"/>
      <w:pPr>
        <w:ind w:left="1440" w:hanging="360"/>
      </w:pPr>
      <w:rPr>
        <w:rFonts w:ascii="Aptos" w:eastAsia="Times New Roman" w:hAnsi="Aptos" w:cs="Aptos"/>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8" w15:restartNumberingAfterBreak="0">
    <w:nsid w:val="13FD1003"/>
    <w:multiLevelType w:val="multilevel"/>
    <w:tmpl w:val="4B80EBAE"/>
    <w:lvl w:ilvl="0">
      <w:start w:val="7"/>
      <w:numFmt w:val="decimal"/>
      <w:lvlText w:val="%1."/>
      <w:lvlJc w:val="left"/>
      <w:pPr>
        <w:tabs>
          <w:tab w:val="num" w:pos="720"/>
        </w:tabs>
        <w:ind w:left="720" w:hanging="360"/>
      </w:pPr>
      <w:rPr>
        <w:rFonts w:hint="eastAsia"/>
      </w:rPr>
    </w:lvl>
    <w:lvl w:ilvl="1">
      <w:start w:val="1"/>
      <w:numFmt w:val="lowerLetter"/>
      <w:lvlText w:val="%2."/>
      <w:lvlJc w:val="left"/>
      <w:pPr>
        <w:tabs>
          <w:tab w:val="num" w:pos="1440"/>
        </w:tabs>
        <w:ind w:left="1440" w:hanging="360"/>
      </w:pPr>
      <w:rPr>
        <w:rFonts w:hint="eastAsia"/>
      </w:rPr>
    </w:lvl>
    <w:lvl w:ilvl="2">
      <w:start w:val="1"/>
      <w:numFmt w:val="decimal"/>
      <w:lvlText w:val="%3."/>
      <w:lvlJc w:val="left"/>
      <w:pPr>
        <w:tabs>
          <w:tab w:val="num" w:pos="2160"/>
        </w:tabs>
        <w:ind w:left="2160" w:hanging="360"/>
      </w:pPr>
      <w:rPr>
        <w:rFonts w:hint="eastAsia"/>
      </w:rPr>
    </w:lvl>
    <w:lvl w:ilvl="3">
      <w:start w:val="1"/>
      <w:numFmt w:val="decimal"/>
      <w:lvlText w:val="%4."/>
      <w:lvlJc w:val="left"/>
      <w:pPr>
        <w:tabs>
          <w:tab w:val="num" w:pos="2880"/>
        </w:tabs>
        <w:ind w:left="2880" w:hanging="360"/>
      </w:pPr>
      <w:rPr>
        <w:rFonts w:hint="eastAsia"/>
      </w:rPr>
    </w:lvl>
    <w:lvl w:ilvl="4">
      <w:start w:val="1"/>
      <w:numFmt w:val="decimal"/>
      <w:lvlText w:val="%5."/>
      <w:lvlJc w:val="left"/>
      <w:pPr>
        <w:tabs>
          <w:tab w:val="num" w:pos="3600"/>
        </w:tabs>
        <w:ind w:left="3600" w:hanging="360"/>
      </w:pPr>
      <w:rPr>
        <w:rFonts w:hint="eastAsia"/>
      </w:rPr>
    </w:lvl>
    <w:lvl w:ilvl="5">
      <w:start w:val="1"/>
      <w:numFmt w:val="decimal"/>
      <w:lvlText w:val="%6."/>
      <w:lvlJc w:val="left"/>
      <w:pPr>
        <w:tabs>
          <w:tab w:val="num" w:pos="4320"/>
        </w:tabs>
        <w:ind w:left="4320" w:hanging="360"/>
      </w:pPr>
      <w:rPr>
        <w:rFonts w:hint="eastAsia"/>
      </w:rPr>
    </w:lvl>
    <w:lvl w:ilvl="6">
      <w:start w:val="1"/>
      <w:numFmt w:val="decimal"/>
      <w:lvlText w:val="%7."/>
      <w:lvlJc w:val="left"/>
      <w:pPr>
        <w:tabs>
          <w:tab w:val="num" w:pos="5040"/>
        </w:tabs>
        <w:ind w:left="5040" w:hanging="360"/>
      </w:pPr>
      <w:rPr>
        <w:rFonts w:hint="eastAsia"/>
      </w:rPr>
    </w:lvl>
    <w:lvl w:ilvl="7">
      <w:start w:val="1"/>
      <w:numFmt w:val="decimal"/>
      <w:lvlText w:val="%8."/>
      <w:lvlJc w:val="left"/>
      <w:pPr>
        <w:tabs>
          <w:tab w:val="num" w:pos="5760"/>
        </w:tabs>
        <w:ind w:left="5760" w:hanging="360"/>
      </w:pPr>
      <w:rPr>
        <w:rFonts w:hint="eastAsia"/>
      </w:rPr>
    </w:lvl>
    <w:lvl w:ilvl="8">
      <w:start w:val="1"/>
      <w:numFmt w:val="decimal"/>
      <w:lvlText w:val="%9."/>
      <w:lvlJc w:val="left"/>
      <w:pPr>
        <w:tabs>
          <w:tab w:val="num" w:pos="6480"/>
        </w:tabs>
        <w:ind w:left="6480" w:hanging="360"/>
      </w:pPr>
      <w:rPr>
        <w:rFonts w:hint="eastAsia"/>
      </w:rPr>
    </w:lvl>
  </w:abstractNum>
  <w:abstractNum w:abstractNumId="19" w15:restartNumberingAfterBreak="0">
    <w:nsid w:val="143C680C"/>
    <w:multiLevelType w:val="multilevel"/>
    <w:tmpl w:val="A0489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152C5EF5"/>
    <w:multiLevelType w:val="multilevel"/>
    <w:tmpl w:val="3392A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84968BB"/>
    <w:multiLevelType w:val="multilevel"/>
    <w:tmpl w:val="4C748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191C7084"/>
    <w:multiLevelType w:val="multilevel"/>
    <w:tmpl w:val="921CA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1C435A15"/>
    <w:multiLevelType w:val="multilevel"/>
    <w:tmpl w:val="2190D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C8D0D56"/>
    <w:multiLevelType w:val="multilevel"/>
    <w:tmpl w:val="AFBC6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1CAB071C"/>
    <w:multiLevelType w:val="hybridMultilevel"/>
    <w:tmpl w:val="D1568D60"/>
    <w:lvl w:ilvl="0" w:tplc="04090017">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1F606721"/>
    <w:multiLevelType w:val="multilevel"/>
    <w:tmpl w:val="6E8EB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21020B62"/>
    <w:multiLevelType w:val="multilevel"/>
    <w:tmpl w:val="C0CE1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2105000C"/>
    <w:multiLevelType w:val="hybridMultilevel"/>
    <w:tmpl w:val="1B920C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210A3F4E"/>
    <w:multiLevelType w:val="hybridMultilevel"/>
    <w:tmpl w:val="B53A231C"/>
    <w:lvl w:ilvl="0" w:tplc="04090017">
      <w:start w:val="1"/>
      <w:numFmt w:val="lowerLetter"/>
      <w:lvlText w:val="%1)"/>
      <w:lvlJc w:val="left"/>
      <w:pPr>
        <w:ind w:left="1549" w:hanging="360"/>
      </w:pPr>
    </w:lvl>
    <w:lvl w:ilvl="1" w:tplc="04090019" w:tentative="1">
      <w:start w:val="1"/>
      <w:numFmt w:val="lowerLetter"/>
      <w:lvlText w:val="%2."/>
      <w:lvlJc w:val="left"/>
      <w:pPr>
        <w:ind w:left="2269" w:hanging="360"/>
      </w:pPr>
    </w:lvl>
    <w:lvl w:ilvl="2" w:tplc="0409001B" w:tentative="1">
      <w:start w:val="1"/>
      <w:numFmt w:val="lowerRoman"/>
      <w:lvlText w:val="%3."/>
      <w:lvlJc w:val="right"/>
      <w:pPr>
        <w:ind w:left="2989" w:hanging="180"/>
      </w:pPr>
    </w:lvl>
    <w:lvl w:ilvl="3" w:tplc="0409000F" w:tentative="1">
      <w:start w:val="1"/>
      <w:numFmt w:val="decimal"/>
      <w:lvlText w:val="%4."/>
      <w:lvlJc w:val="left"/>
      <w:pPr>
        <w:ind w:left="3709" w:hanging="360"/>
      </w:pPr>
    </w:lvl>
    <w:lvl w:ilvl="4" w:tplc="04090019" w:tentative="1">
      <w:start w:val="1"/>
      <w:numFmt w:val="lowerLetter"/>
      <w:lvlText w:val="%5."/>
      <w:lvlJc w:val="left"/>
      <w:pPr>
        <w:ind w:left="4429" w:hanging="360"/>
      </w:pPr>
    </w:lvl>
    <w:lvl w:ilvl="5" w:tplc="0409001B" w:tentative="1">
      <w:start w:val="1"/>
      <w:numFmt w:val="lowerRoman"/>
      <w:lvlText w:val="%6."/>
      <w:lvlJc w:val="right"/>
      <w:pPr>
        <w:ind w:left="5149" w:hanging="180"/>
      </w:pPr>
    </w:lvl>
    <w:lvl w:ilvl="6" w:tplc="0409000F" w:tentative="1">
      <w:start w:val="1"/>
      <w:numFmt w:val="decimal"/>
      <w:lvlText w:val="%7."/>
      <w:lvlJc w:val="left"/>
      <w:pPr>
        <w:ind w:left="5869" w:hanging="360"/>
      </w:pPr>
    </w:lvl>
    <w:lvl w:ilvl="7" w:tplc="04090019" w:tentative="1">
      <w:start w:val="1"/>
      <w:numFmt w:val="lowerLetter"/>
      <w:lvlText w:val="%8."/>
      <w:lvlJc w:val="left"/>
      <w:pPr>
        <w:ind w:left="6589" w:hanging="360"/>
      </w:pPr>
    </w:lvl>
    <w:lvl w:ilvl="8" w:tplc="0409001B" w:tentative="1">
      <w:start w:val="1"/>
      <w:numFmt w:val="lowerRoman"/>
      <w:lvlText w:val="%9."/>
      <w:lvlJc w:val="right"/>
      <w:pPr>
        <w:ind w:left="7309" w:hanging="180"/>
      </w:pPr>
    </w:lvl>
  </w:abstractNum>
  <w:abstractNum w:abstractNumId="30" w15:restartNumberingAfterBreak="0">
    <w:nsid w:val="213F2B21"/>
    <w:multiLevelType w:val="multilevel"/>
    <w:tmpl w:val="A984C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21AE48E2"/>
    <w:multiLevelType w:val="multilevel"/>
    <w:tmpl w:val="89B2D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2227700E"/>
    <w:multiLevelType w:val="hybridMultilevel"/>
    <w:tmpl w:val="E93AEE9E"/>
    <w:lvl w:ilvl="0" w:tplc="FFFFFFFF">
      <w:start w:val="1"/>
      <w:numFmt w:val="lowerLetter"/>
      <w:lvlText w:val="%1)"/>
      <w:lvlJc w:val="left"/>
      <w:pPr>
        <w:ind w:left="1549" w:hanging="360"/>
      </w:pPr>
    </w:lvl>
    <w:lvl w:ilvl="1" w:tplc="04090017">
      <w:start w:val="1"/>
      <w:numFmt w:val="lowerLetter"/>
      <w:lvlText w:val="%2)"/>
      <w:lvlJc w:val="left"/>
      <w:pPr>
        <w:ind w:left="1549" w:hanging="360"/>
      </w:pPr>
    </w:lvl>
    <w:lvl w:ilvl="2" w:tplc="FFFFFFFF" w:tentative="1">
      <w:start w:val="1"/>
      <w:numFmt w:val="lowerRoman"/>
      <w:lvlText w:val="%3."/>
      <w:lvlJc w:val="right"/>
      <w:pPr>
        <w:ind w:left="2989" w:hanging="180"/>
      </w:pPr>
    </w:lvl>
    <w:lvl w:ilvl="3" w:tplc="FFFFFFFF" w:tentative="1">
      <w:start w:val="1"/>
      <w:numFmt w:val="decimal"/>
      <w:lvlText w:val="%4."/>
      <w:lvlJc w:val="left"/>
      <w:pPr>
        <w:ind w:left="3709" w:hanging="360"/>
      </w:pPr>
    </w:lvl>
    <w:lvl w:ilvl="4" w:tplc="FFFFFFFF" w:tentative="1">
      <w:start w:val="1"/>
      <w:numFmt w:val="lowerLetter"/>
      <w:lvlText w:val="%5."/>
      <w:lvlJc w:val="left"/>
      <w:pPr>
        <w:ind w:left="4429" w:hanging="360"/>
      </w:pPr>
    </w:lvl>
    <w:lvl w:ilvl="5" w:tplc="FFFFFFFF" w:tentative="1">
      <w:start w:val="1"/>
      <w:numFmt w:val="lowerRoman"/>
      <w:lvlText w:val="%6."/>
      <w:lvlJc w:val="right"/>
      <w:pPr>
        <w:ind w:left="5149" w:hanging="180"/>
      </w:pPr>
    </w:lvl>
    <w:lvl w:ilvl="6" w:tplc="FFFFFFFF" w:tentative="1">
      <w:start w:val="1"/>
      <w:numFmt w:val="decimal"/>
      <w:lvlText w:val="%7."/>
      <w:lvlJc w:val="left"/>
      <w:pPr>
        <w:ind w:left="5869" w:hanging="360"/>
      </w:pPr>
    </w:lvl>
    <w:lvl w:ilvl="7" w:tplc="FFFFFFFF" w:tentative="1">
      <w:start w:val="1"/>
      <w:numFmt w:val="lowerLetter"/>
      <w:lvlText w:val="%8."/>
      <w:lvlJc w:val="left"/>
      <w:pPr>
        <w:ind w:left="6589" w:hanging="360"/>
      </w:pPr>
    </w:lvl>
    <w:lvl w:ilvl="8" w:tplc="FFFFFFFF" w:tentative="1">
      <w:start w:val="1"/>
      <w:numFmt w:val="lowerRoman"/>
      <w:lvlText w:val="%9."/>
      <w:lvlJc w:val="right"/>
      <w:pPr>
        <w:ind w:left="7309" w:hanging="180"/>
      </w:pPr>
    </w:lvl>
  </w:abstractNum>
  <w:abstractNum w:abstractNumId="33" w15:restartNumberingAfterBreak="0">
    <w:nsid w:val="22676F9E"/>
    <w:multiLevelType w:val="multilevel"/>
    <w:tmpl w:val="AFBC6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22A00FEA"/>
    <w:multiLevelType w:val="multilevel"/>
    <w:tmpl w:val="7E064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24BC0C90"/>
    <w:multiLevelType w:val="multilevel"/>
    <w:tmpl w:val="4648B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26873FF6"/>
    <w:multiLevelType w:val="multilevel"/>
    <w:tmpl w:val="F75C3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2902655B"/>
    <w:multiLevelType w:val="multilevel"/>
    <w:tmpl w:val="4E708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29444994"/>
    <w:multiLevelType w:val="multilevel"/>
    <w:tmpl w:val="EB943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2B411F89"/>
    <w:multiLevelType w:val="hybridMultilevel"/>
    <w:tmpl w:val="13E6D804"/>
    <w:lvl w:ilvl="0" w:tplc="C396E10A">
      <w:start w:val="1"/>
      <w:numFmt w:val="lowerLetter"/>
      <w:lvlText w:val="%1)"/>
      <w:lvlJc w:val="left"/>
      <w:pPr>
        <w:ind w:left="1549" w:hanging="720"/>
      </w:pPr>
      <w:rPr>
        <w:rFonts w:ascii="Times New Roman" w:eastAsia="Times New Roman" w:hAnsi="Times New Roman" w:cs="Times New Roman" w:hint="default"/>
        <w:spacing w:val="0"/>
        <w:w w:val="102"/>
        <w:sz w:val="21"/>
        <w:szCs w:val="21"/>
        <w:lang w:val="en-US" w:eastAsia="en-US" w:bidi="ar-SA"/>
      </w:rPr>
    </w:lvl>
    <w:lvl w:ilvl="1" w:tplc="F518307A">
      <w:numFmt w:val="bullet"/>
      <w:lvlText w:val="•"/>
      <w:lvlJc w:val="left"/>
      <w:pPr>
        <w:ind w:left="2428" w:hanging="720"/>
      </w:pPr>
      <w:rPr>
        <w:rFonts w:hint="default"/>
        <w:lang w:val="en-US" w:eastAsia="en-US" w:bidi="ar-SA"/>
      </w:rPr>
    </w:lvl>
    <w:lvl w:ilvl="2" w:tplc="1CEE36FA">
      <w:numFmt w:val="bullet"/>
      <w:lvlText w:val="•"/>
      <w:lvlJc w:val="left"/>
      <w:pPr>
        <w:ind w:left="3316" w:hanging="720"/>
      </w:pPr>
      <w:rPr>
        <w:rFonts w:hint="default"/>
        <w:lang w:val="en-US" w:eastAsia="en-US" w:bidi="ar-SA"/>
      </w:rPr>
    </w:lvl>
    <w:lvl w:ilvl="3" w:tplc="6298D2E6">
      <w:numFmt w:val="bullet"/>
      <w:lvlText w:val="•"/>
      <w:lvlJc w:val="left"/>
      <w:pPr>
        <w:ind w:left="4204" w:hanging="720"/>
      </w:pPr>
      <w:rPr>
        <w:rFonts w:hint="default"/>
        <w:lang w:val="en-US" w:eastAsia="en-US" w:bidi="ar-SA"/>
      </w:rPr>
    </w:lvl>
    <w:lvl w:ilvl="4" w:tplc="7E6C7944">
      <w:numFmt w:val="bullet"/>
      <w:lvlText w:val="•"/>
      <w:lvlJc w:val="left"/>
      <w:pPr>
        <w:ind w:left="5092" w:hanging="720"/>
      </w:pPr>
      <w:rPr>
        <w:rFonts w:hint="default"/>
        <w:lang w:val="en-US" w:eastAsia="en-US" w:bidi="ar-SA"/>
      </w:rPr>
    </w:lvl>
    <w:lvl w:ilvl="5" w:tplc="CA50DDEE">
      <w:numFmt w:val="bullet"/>
      <w:lvlText w:val="•"/>
      <w:lvlJc w:val="left"/>
      <w:pPr>
        <w:ind w:left="5980" w:hanging="720"/>
      </w:pPr>
      <w:rPr>
        <w:rFonts w:hint="default"/>
        <w:lang w:val="en-US" w:eastAsia="en-US" w:bidi="ar-SA"/>
      </w:rPr>
    </w:lvl>
    <w:lvl w:ilvl="6" w:tplc="9E54A124">
      <w:numFmt w:val="bullet"/>
      <w:lvlText w:val="•"/>
      <w:lvlJc w:val="left"/>
      <w:pPr>
        <w:ind w:left="6868" w:hanging="720"/>
      </w:pPr>
      <w:rPr>
        <w:rFonts w:hint="default"/>
        <w:lang w:val="en-US" w:eastAsia="en-US" w:bidi="ar-SA"/>
      </w:rPr>
    </w:lvl>
    <w:lvl w:ilvl="7" w:tplc="5D4A34DC">
      <w:numFmt w:val="bullet"/>
      <w:lvlText w:val="•"/>
      <w:lvlJc w:val="left"/>
      <w:pPr>
        <w:ind w:left="7756" w:hanging="720"/>
      </w:pPr>
      <w:rPr>
        <w:rFonts w:hint="default"/>
        <w:lang w:val="en-US" w:eastAsia="en-US" w:bidi="ar-SA"/>
      </w:rPr>
    </w:lvl>
    <w:lvl w:ilvl="8" w:tplc="2FD8D26A">
      <w:numFmt w:val="bullet"/>
      <w:lvlText w:val="•"/>
      <w:lvlJc w:val="left"/>
      <w:pPr>
        <w:ind w:left="8644" w:hanging="720"/>
      </w:pPr>
      <w:rPr>
        <w:rFonts w:hint="default"/>
        <w:lang w:val="en-US" w:eastAsia="en-US" w:bidi="ar-SA"/>
      </w:rPr>
    </w:lvl>
  </w:abstractNum>
  <w:abstractNum w:abstractNumId="40" w15:restartNumberingAfterBreak="0">
    <w:nsid w:val="2BEC42CF"/>
    <w:multiLevelType w:val="hybridMultilevel"/>
    <w:tmpl w:val="6B4CC6C8"/>
    <w:lvl w:ilvl="0" w:tplc="04090017">
      <w:start w:val="1"/>
      <w:numFmt w:val="lowerLetter"/>
      <w:lvlText w:val="%1)"/>
      <w:lvlJc w:val="left"/>
      <w:pPr>
        <w:ind w:left="1549" w:hanging="360"/>
      </w:pPr>
    </w:lvl>
    <w:lvl w:ilvl="1" w:tplc="04090019">
      <w:start w:val="1"/>
      <w:numFmt w:val="lowerLetter"/>
      <w:lvlText w:val="%2."/>
      <w:lvlJc w:val="left"/>
      <w:pPr>
        <w:ind w:left="2269" w:hanging="360"/>
      </w:pPr>
    </w:lvl>
    <w:lvl w:ilvl="2" w:tplc="0409001B" w:tentative="1">
      <w:start w:val="1"/>
      <w:numFmt w:val="lowerRoman"/>
      <w:lvlText w:val="%3."/>
      <w:lvlJc w:val="right"/>
      <w:pPr>
        <w:ind w:left="2989" w:hanging="180"/>
      </w:pPr>
    </w:lvl>
    <w:lvl w:ilvl="3" w:tplc="0409000F" w:tentative="1">
      <w:start w:val="1"/>
      <w:numFmt w:val="decimal"/>
      <w:lvlText w:val="%4."/>
      <w:lvlJc w:val="left"/>
      <w:pPr>
        <w:ind w:left="3709" w:hanging="360"/>
      </w:pPr>
    </w:lvl>
    <w:lvl w:ilvl="4" w:tplc="04090019" w:tentative="1">
      <w:start w:val="1"/>
      <w:numFmt w:val="lowerLetter"/>
      <w:lvlText w:val="%5."/>
      <w:lvlJc w:val="left"/>
      <w:pPr>
        <w:ind w:left="4429" w:hanging="360"/>
      </w:pPr>
    </w:lvl>
    <w:lvl w:ilvl="5" w:tplc="0409001B" w:tentative="1">
      <w:start w:val="1"/>
      <w:numFmt w:val="lowerRoman"/>
      <w:lvlText w:val="%6."/>
      <w:lvlJc w:val="right"/>
      <w:pPr>
        <w:ind w:left="5149" w:hanging="180"/>
      </w:pPr>
    </w:lvl>
    <w:lvl w:ilvl="6" w:tplc="0409000F" w:tentative="1">
      <w:start w:val="1"/>
      <w:numFmt w:val="decimal"/>
      <w:lvlText w:val="%7."/>
      <w:lvlJc w:val="left"/>
      <w:pPr>
        <w:ind w:left="5869" w:hanging="360"/>
      </w:pPr>
    </w:lvl>
    <w:lvl w:ilvl="7" w:tplc="04090019" w:tentative="1">
      <w:start w:val="1"/>
      <w:numFmt w:val="lowerLetter"/>
      <w:lvlText w:val="%8."/>
      <w:lvlJc w:val="left"/>
      <w:pPr>
        <w:ind w:left="6589" w:hanging="360"/>
      </w:pPr>
    </w:lvl>
    <w:lvl w:ilvl="8" w:tplc="0409001B" w:tentative="1">
      <w:start w:val="1"/>
      <w:numFmt w:val="lowerRoman"/>
      <w:lvlText w:val="%9."/>
      <w:lvlJc w:val="right"/>
      <w:pPr>
        <w:ind w:left="7309" w:hanging="180"/>
      </w:pPr>
    </w:lvl>
  </w:abstractNum>
  <w:abstractNum w:abstractNumId="41" w15:restartNumberingAfterBreak="0">
    <w:nsid w:val="2D5C6F3E"/>
    <w:multiLevelType w:val="multilevel"/>
    <w:tmpl w:val="ED28D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2D9575FB"/>
    <w:multiLevelType w:val="hybridMultilevel"/>
    <w:tmpl w:val="F53CC4D2"/>
    <w:lvl w:ilvl="0" w:tplc="66D0DB06">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2DD3338B"/>
    <w:multiLevelType w:val="multilevel"/>
    <w:tmpl w:val="1708D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2F9A5E91"/>
    <w:multiLevelType w:val="multilevel"/>
    <w:tmpl w:val="40123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3016007D"/>
    <w:multiLevelType w:val="multilevel"/>
    <w:tmpl w:val="C7244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35134CF1"/>
    <w:multiLevelType w:val="multilevel"/>
    <w:tmpl w:val="F6A0D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357E5BEA"/>
    <w:multiLevelType w:val="multilevel"/>
    <w:tmpl w:val="F0244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363F56FE"/>
    <w:multiLevelType w:val="multilevel"/>
    <w:tmpl w:val="1FFEA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36D12657"/>
    <w:multiLevelType w:val="multilevel"/>
    <w:tmpl w:val="0C4C3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370E558E"/>
    <w:multiLevelType w:val="hybridMultilevel"/>
    <w:tmpl w:val="DD2C6A84"/>
    <w:lvl w:ilvl="0" w:tplc="A0987242">
      <w:start w:val="1"/>
      <w:numFmt w:val="lowerLetter"/>
      <w:lvlText w:val="%1)"/>
      <w:lvlJc w:val="left"/>
      <w:pPr>
        <w:ind w:left="1538" w:hanging="360"/>
      </w:pPr>
      <w:rPr>
        <w:rFonts w:hint="default"/>
      </w:rPr>
    </w:lvl>
    <w:lvl w:ilvl="1" w:tplc="04070019">
      <w:start w:val="1"/>
      <w:numFmt w:val="lowerLetter"/>
      <w:lvlText w:val="%2."/>
      <w:lvlJc w:val="left"/>
      <w:pPr>
        <w:ind w:left="2258" w:hanging="360"/>
      </w:pPr>
    </w:lvl>
    <w:lvl w:ilvl="2" w:tplc="0407001B" w:tentative="1">
      <w:start w:val="1"/>
      <w:numFmt w:val="lowerRoman"/>
      <w:lvlText w:val="%3."/>
      <w:lvlJc w:val="right"/>
      <w:pPr>
        <w:ind w:left="2978" w:hanging="180"/>
      </w:pPr>
    </w:lvl>
    <w:lvl w:ilvl="3" w:tplc="0407000F" w:tentative="1">
      <w:start w:val="1"/>
      <w:numFmt w:val="decimal"/>
      <w:lvlText w:val="%4."/>
      <w:lvlJc w:val="left"/>
      <w:pPr>
        <w:ind w:left="3698" w:hanging="360"/>
      </w:pPr>
    </w:lvl>
    <w:lvl w:ilvl="4" w:tplc="04070019" w:tentative="1">
      <w:start w:val="1"/>
      <w:numFmt w:val="lowerLetter"/>
      <w:lvlText w:val="%5."/>
      <w:lvlJc w:val="left"/>
      <w:pPr>
        <w:ind w:left="4418" w:hanging="360"/>
      </w:pPr>
    </w:lvl>
    <w:lvl w:ilvl="5" w:tplc="0407001B" w:tentative="1">
      <w:start w:val="1"/>
      <w:numFmt w:val="lowerRoman"/>
      <w:lvlText w:val="%6."/>
      <w:lvlJc w:val="right"/>
      <w:pPr>
        <w:ind w:left="5138" w:hanging="180"/>
      </w:pPr>
    </w:lvl>
    <w:lvl w:ilvl="6" w:tplc="0407000F" w:tentative="1">
      <w:start w:val="1"/>
      <w:numFmt w:val="decimal"/>
      <w:lvlText w:val="%7."/>
      <w:lvlJc w:val="left"/>
      <w:pPr>
        <w:ind w:left="5858" w:hanging="360"/>
      </w:pPr>
    </w:lvl>
    <w:lvl w:ilvl="7" w:tplc="04070019" w:tentative="1">
      <w:start w:val="1"/>
      <w:numFmt w:val="lowerLetter"/>
      <w:lvlText w:val="%8."/>
      <w:lvlJc w:val="left"/>
      <w:pPr>
        <w:ind w:left="6578" w:hanging="360"/>
      </w:pPr>
    </w:lvl>
    <w:lvl w:ilvl="8" w:tplc="0407001B" w:tentative="1">
      <w:start w:val="1"/>
      <w:numFmt w:val="lowerRoman"/>
      <w:lvlText w:val="%9."/>
      <w:lvlJc w:val="right"/>
      <w:pPr>
        <w:ind w:left="7298" w:hanging="180"/>
      </w:pPr>
    </w:lvl>
  </w:abstractNum>
  <w:abstractNum w:abstractNumId="51" w15:restartNumberingAfterBreak="0">
    <w:nsid w:val="371B4C0F"/>
    <w:multiLevelType w:val="multilevel"/>
    <w:tmpl w:val="64047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374B03B6"/>
    <w:multiLevelType w:val="hybridMultilevel"/>
    <w:tmpl w:val="06A89AB4"/>
    <w:lvl w:ilvl="0" w:tplc="04090017">
      <w:start w:val="1"/>
      <w:numFmt w:val="lowerLetter"/>
      <w:lvlText w:val="%1)"/>
      <w:lvlJc w:val="left"/>
      <w:pPr>
        <w:ind w:left="1549" w:hanging="360"/>
      </w:pPr>
    </w:lvl>
    <w:lvl w:ilvl="1" w:tplc="04090019">
      <w:start w:val="1"/>
      <w:numFmt w:val="lowerLetter"/>
      <w:lvlText w:val="%2."/>
      <w:lvlJc w:val="left"/>
      <w:pPr>
        <w:ind w:left="2269" w:hanging="360"/>
      </w:pPr>
    </w:lvl>
    <w:lvl w:ilvl="2" w:tplc="0409001B" w:tentative="1">
      <w:start w:val="1"/>
      <w:numFmt w:val="lowerRoman"/>
      <w:lvlText w:val="%3."/>
      <w:lvlJc w:val="right"/>
      <w:pPr>
        <w:ind w:left="2989" w:hanging="180"/>
      </w:pPr>
    </w:lvl>
    <w:lvl w:ilvl="3" w:tplc="0409000F" w:tentative="1">
      <w:start w:val="1"/>
      <w:numFmt w:val="decimal"/>
      <w:lvlText w:val="%4."/>
      <w:lvlJc w:val="left"/>
      <w:pPr>
        <w:ind w:left="3709" w:hanging="360"/>
      </w:pPr>
    </w:lvl>
    <w:lvl w:ilvl="4" w:tplc="04090019" w:tentative="1">
      <w:start w:val="1"/>
      <w:numFmt w:val="lowerLetter"/>
      <w:lvlText w:val="%5."/>
      <w:lvlJc w:val="left"/>
      <w:pPr>
        <w:ind w:left="4429" w:hanging="360"/>
      </w:pPr>
    </w:lvl>
    <w:lvl w:ilvl="5" w:tplc="0409001B" w:tentative="1">
      <w:start w:val="1"/>
      <w:numFmt w:val="lowerRoman"/>
      <w:lvlText w:val="%6."/>
      <w:lvlJc w:val="right"/>
      <w:pPr>
        <w:ind w:left="5149" w:hanging="180"/>
      </w:pPr>
    </w:lvl>
    <w:lvl w:ilvl="6" w:tplc="0409000F" w:tentative="1">
      <w:start w:val="1"/>
      <w:numFmt w:val="decimal"/>
      <w:lvlText w:val="%7."/>
      <w:lvlJc w:val="left"/>
      <w:pPr>
        <w:ind w:left="5869" w:hanging="360"/>
      </w:pPr>
    </w:lvl>
    <w:lvl w:ilvl="7" w:tplc="04090019" w:tentative="1">
      <w:start w:val="1"/>
      <w:numFmt w:val="lowerLetter"/>
      <w:lvlText w:val="%8."/>
      <w:lvlJc w:val="left"/>
      <w:pPr>
        <w:ind w:left="6589" w:hanging="360"/>
      </w:pPr>
    </w:lvl>
    <w:lvl w:ilvl="8" w:tplc="0409001B" w:tentative="1">
      <w:start w:val="1"/>
      <w:numFmt w:val="lowerRoman"/>
      <w:lvlText w:val="%9."/>
      <w:lvlJc w:val="right"/>
      <w:pPr>
        <w:ind w:left="7309" w:hanging="180"/>
      </w:pPr>
    </w:lvl>
  </w:abstractNum>
  <w:abstractNum w:abstractNumId="53" w15:restartNumberingAfterBreak="0">
    <w:nsid w:val="38B24BD9"/>
    <w:multiLevelType w:val="multilevel"/>
    <w:tmpl w:val="F2CC1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3ADB1AC7"/>
    <w:multiLevelType w:val="multilevel"/>
    <w:tmpl w:val="041C0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3B503CB3"/>
    <w:multiLevelType w:val="multilevel"/>
    <w:tmpl w:val="CD642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3B770830"/>
    <w:multiLevelType w:val="multilevel"/>
    <w:tmpl w:val="90EAF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3C1B1684"/>
    <w:multiLevelType w:val="multilevel"/>
    <w:tmpl w:val="0FF8E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3FEC728A"/>
    <w:multiLevelType w:val="multilevel"/>
    <w:tmpl w:val="E6D4D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4334718A"/>
    <w:multiLevelType w:val="multilevel"/>
    <w:tmpl w:val="0EB46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43C04CE5"/>
    <w:multiLevelType w:val="multilevel"/>
    <w:tmpl w:val="616E3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441766DD"/>
    <w:multiLevelType w:val="multilevel"/>
    <w:tmpl w:val="0BC03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442D31C8"/>
    <w:multiLevelType w:val="multilevel"/>
    <w:tmpl w:val="14DCA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445952AC"/>
    <w:multiLevelType w:val="hybridMultilevel"/>
    <w:tmpl w:val="12467A58"/>
    <w:lvl w:ilvl="0" w:tplc="FFFFFFFF">
      <w:start w:val="1"/>
      <w:numFmt w:val="lowerLetter"/>
      <w:lvlText w:val="%1)"/>
      <w:lvlJc w:val="left"/>
      <w:pPr>
        <w:ind w:left="1549" w:hanging="360"/>
      </w:pPr>
    </w:lvl>
    <w:lvl w:ilvl="1" w:tplc="04090017">
      <w:start w:val="1"/>
      <w:numFmt w:val="lowerLetter"/>
      <w:lvlText w:val="%2)"/>
      <w:lvlJc w:val="left"/>
      <w:pPr>
        <w:ind w:left="1549" w:hanging="360"/>
      </w:pPr>
    </w:lvl>
    <w:lvl w:ilvl="2" w:tplc="1FFC7FFA">
      <w:start w:val="1"/>
      <w:numFmt w:val="decimal"/>
      <w:lvlText w:val="%3."/>
      <w:lvlJc w:val="left"/>
      <w:pPr>
        <w:ind w:left="3169" w:hanging="360"/>
      </w:pPr>
      <w:rPr>
        <w:rFonts w:hint="default"/>
      </w:rPr>
    </w:lvl>
    <w:lvl w:ilvl="3" w:tplc="FFFFFFFF" w:tentative="1">
      <w:start w:val="1"/>
      <w:numFmt w:val="decimal"/>
      <w:lvlText w:val="%4."/>
      <w:lvlJc w:val="left"/>
      <w:pPr>
        <w:ind w:left="3709" w:hanging="360"/>
      </w:pPr>
    </w:lvl>
    <w:lvl w:ilvl="4" w:tplc="FFFFFFFF" w:tentative="1">
      <w:start w:val="1"/>
      <w:numFmt w:val="lowerLetter"/>
      <w:lvlText w:val="%5."/>
      <w:lvlJc w:val="left"/>
      <w:pPr>
        <w:ind w:left="4429" w:hanging="360"/>
      </w:pPr>
    </w:lvl>
    <w:lvl w:ilvl="5" w:tplc="FFFFFFFF" w:tentative="1">
      <w:start w:val="1"/>
      <w:numFmt w:val="lowerRoman"/>
      <w:lvlText w:val="%6."/>
      <w:lvlJc w:val="right"/>
      <w:pPr>
        <w:ind w:left="5149" w:hanging="180"/>
      </w:pPr>
    </w:lvl>
    <w:lvl w:ilvl="6" w:tplc="FFFFFFFF" w:tentative="1">
      <w:start w:val="1"/>
      <w:numFmt w:val="decimal"/>
      <w:lvlText w:val="%7."/>
      <w:lvlJc w:val="left"/>
      <w:pPr>
        <w:ind w:left="5869" w:hanging="360"/>
      </w:pPr>
    </w:lvl>
    <w:lvl w:ilvl="7" w:tplc="FFFFFFFF" w:tentative="1">
      <w:start w:val="1"/>
      <w:numFmt w:val="lowerLetter"/>
      <w:lvlText w:val="%8."/>
      <w:lvlJc w:val="left"/>
      <w:pPr>
        <w:ind w:left="6589" w:hanging="360"/>
      </w:pPr>
    </w:lvl>
    <w:lvl w:ilvl="8" w:tplc="FFFFFFFF" w:tentative="1">
      <w:start w:val="1"/>
      <w:numFmt w:val="lowerRoman"/>
      <w:lvlText w:val="%9."/>
      <w:lvlJc w:val="right"/>
      <w:pPr>
        <w:ind w:left="7309" w:hanging="180"/>
      </w:pPr>
    </w:lvl>
  </w:abstractNum>
  <w:abstractNum w:abstractNumId="64" w15:restartNumberingAfterBreak="0">
    <w:nsid w:val="4488632B"/>
    <w:multiLevelType w:val="multilevel"/>
    <w:tmpl w:val="655C1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44CE507F"/>
    <w:multiLevelType w:val="multilevel"/>
    <w:tmpl w:val="A5985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465C0BFC"/>
    <w:multiLevelType w:val="multilevel"/>
    <w:tmpl w:val="D8EA1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466B295B"/>
    <w:multiLevelType w:val="hybridMultilevel"/>
    <w:tmpl w:val="6494F5EC"/>
    <w:lvl w:ilvl="0" w:tplc="66D0DB06">
      <w:start w:val="1"/>
      <w:numFmt w:val="lowerLetter"/>
      <w:lvlText w:val="%1)"/>
      <w:lvlJc w:val="left"/>
      <w:pPr>
        <w:ind w:left="14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47170190"/>
    <w:multiLevelType w:val="multilevel"/>
    <w:tmpl w:val="5984A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478E5855"/>
    <w:multiLevelType w:val="multilevel"/>
    <w:tmpl w:val="E23A7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48483C13"/>
    <w:multiLevelType w:val="multilevel"/>
    <w:tmpl w:val="D0666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B2F087B"/>
    <w:multiLevelType w:val="hybridMultilevel"/>
    <w:tmpl w:val="EC7031E2"/>
    <w:lvl w:ilvl="0" w:tplc="66D0DB06">
      <w:start w:val="1"/>
      <w:numFmt w:val="lowerLetter"/>
      <w:lvlText w:val="%1)"/>
      <w:lvlJc w:val="left"/>
      <w:pPr>
        <w:ind w:left="14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4BB942FE"/>
    <w:multiLevelType w:val="multilevel"/>
    <w:tmpl w:val="81F64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4DAA367B"/>
    <w:multiLevelType w:val="multilevel"/>
    <w:tmpl w:val="7A94E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4E2A59F8"/>
    <w:multiLevelType w:val="multilevel"/>
    <w:tmpl w:val="B09CC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4E8E72CF"/>
    <w:multiLevelType w:val="multilevel"/>
    <w:tmpl w:val="67581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4F041A16"/>
    <w:multiLevelType w:val="multilevel"/>
    <w:tmpl w:val="D7766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4F1A554B"/>
    <w:multiLevelType w:val="multilevel"/>
    <w:tmpl w:val="CB866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4FF234A6"/>
    <w:multiLevelType w:val="hybridMultilevel"/>
    <w:tmpl w:val="B53A231C"/>
    <w:lvl w:ilvl="0" w:tplc="FFFFFFFF">
      <w:start w:val="1"/>
      <w:numFmt w:val="lowerLetter"/>
      <w:lvlText w:val="%1)"/>
      <w:lvlJc w:val="left"/>
      <w:pPr>
        <w:ind w:left="1549" w:hanging="360"/>
      </w:pPr>
    </w:lvl>
    <w:lvl w:ilvl="1" w:tplc="FFFFFFFF" w:tentative="1">
      <w:start w:val="1"/>
      <w:numFmt w:val="lowerLetter"/>
      <w:lvlText w:val="%2."/>
      <w:lvlJc w:val="left"/>
      <w:pPr>
        <w:ind w:left="2269" w:hanging="360"/>
      </w:pPr>
    </w:lvl>
    <w:lvl w:ilvl="2" w:tplc="FFFFFFFF" w:tentative="1">
      <w:start w:val="1"/>
      <w:numFmt w:val="lowerRoman"/>
      <w:lvlText w:val="%3."/>
      <w:lvlJc w:val="right"/>
      <w:pPr>
        <w:ind w:left="2989" w:hanging="180"/>
      </w:pPr>
    </w:lvl>
    <w:lvl w:ilvl="3" w:tplc="FFFFFFFF" w:tentative="1">
      <w:start w:val="1"/>
      <w:numFmt w:val="decimal"/>
      <w:lvlText w:val="%4."/>
      <w:lvlJc w:val="left"/>
      <w:pPr>
        <w:ind w:left="3709" w:hanging="360"/>
      </w:pPr>
    </w:lvl>
    <w:lvl w:ilvl="4" w:tplc="FFFFFFFF" w:tentative="1">
      <w:start w:val="1"/>
      <w:numFmt w:val="lowerLetter"/>
      <w:lvlText w:val="%5."/>
      <w:lvlJc w:val="left"/>
      <w:pPr>
        <w:ind w:left="4429" w:hanging="360"/>
      </w:pPr>
    </w:lvl>
    <w:lvl w:ilvl="5" w:tplc="FFFFFFFF" w:tentative="1">
      <w:start w:val="1"/>
      <w:numFmt w:val="lowerRoman"/>
      <w:lvlText w:val="%6."/>
      <w:lvlJc w:val="right"/>
      <w:pPr>
        <w:ind w:left="5149" w:hanging="180"/>
      </w:pPr>
    </w:lvl>
    <w:lvl w:ilvl="6" w:tplc="FFFFFFFF" w:tentative="1">
      <w:start w:val="1"/>
      <w:numFmt w:val="decimal"/>
      <w:lvlText w:val="%7."/>
      <w:lvlJc w:val="left"/>
      <w:pPr>
        <w:ind w:left="5869" w:hanging="360"/>
      </w:pPr>
    </w:lvl>
    <w:lvl w:ilvl="7" w:tplc="FFFFFFFF" w:tentative="1">
      <w:start w:val="1"/>
      <w:numFmt w:val="lowerLetter"/>
      <w:lvlText w:val="%8."/>
      <w:lvlJc w:val="left"/>
      <w:pPr>
        <w:ind w:left="6589" w:hanging="360"/>
      </w:pPr>
    </w:lvl>
    <w:lvl w:ilvl="8" w:tplc="FFFFFFFF" w:tentative="1">
      <w:start w:val="1"/>
      <w:numFmt w:val="lowerRoman"/>
      <w:lvlText w:val="%9."/>
      <w:lvlJc w:val="right"/>
      <w:pPr>
        <w:ind w:left="7309" w:hanging="180"/>
      </w:pPr>
    </w:lvl>
  </w:abstractNum>
  <w:abstractNum w:abstractNumId="79" w15:restartNumberingAfterBreak="0">
    <w:nsid w:val="514E6EC7"/>
    <w:multiLevelType w:val="multilevel"/>
    <w:tmpl w:val="446E8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53D2686D"/>
    <w:multiLevelType w:val="hybridMultilevel"/>
    <w:tmpl w:val="6646F892"/>
    <w:lvl w:ilvl="0" w:tplc="3D206374">
      <w:start w:val="1"/>
      <w:numFmt w:val="decimal"/>
      <w:lvlText w:val="%1."/>
      <w:lvlJc w:val="left"/>
      <w:pPr>
        <w:ind w:left="829" w:hanging="720"/>
      </w:pPr>
      <w:rPr>
        <w:rFonts w:ascii="Times New Roman" w:eastAsia="Times New Roman" w:hAnsi="Times New Roman" w:cs="Times New Roman" w:hint="default"/>
        <w:i w:val="0"/>
        <w:iCs w:val="0"/>
        <w:spacing w:val="0"/>
        <w:w w:val="102"/>
        <w:sz w:val="21"/>
        <w:szCs w:val="21"/>
        <w:lang w:val="en-US" w:eastAsia="en-US" w:bidi="ar-SA"/>
      </w:rPr>
    </w:lvl>
    <w:lvl w:ilvl="1" w:tplc="8A22BA50">
      <w:start w:val="2"/>
      <w:numFmt w:val="lowerLetter"/>
      <w:lvlText w:val="%2)"/>
      <w:lvlJc w:val="left"/>
      <w:pPr>
        <w:ind w:left="818" w:hanging="241"/>
      </w:pPr>
      <w:rPr>
        <w:rFonts w:hint="default"/>
        <w:spacing w:val="0"/>
        <w:w w:val="102"/>
        <w:u w:val="single" w:color="000000"/>
        <w:lang w:val="en-US" w:eastAsia="en-US" w:bidi="ar-SA"/>
      </w:rPr>
    </w:lvl>
    <w:lvl w:ilvl="2" w:tplc="1D303942">
      <w:numFmt w:val="bullet"/>
      <w:lvlText w:val="•"/>
      <w:lvlJc w:val="left"/>
      <w:pPr>
        <w:ind w:left="2740" w:hanging="241"/>
      </w:pPr>
      <w:rPr>
        <w:rFonts w:hint="default"/>
        <w:lang w:val="en-US" w:eastAsia="en-US" w:bidi="ar-SA"/>
      </w:rPr>
    </w:lvl>
    <w:lvl w:ilvl="3" w:tplc="2A32261C">
      <w:numFmt w:val="bullet"/>
      <w:lvlText w:val="•"/>
      <w:lvlJc w:val="left"/>
      <w:pPr>
        <w:ind w:left="3700" w:hanging="241"/>
      </w:pPr>
      <w:rPr>
        <w:rFonts w:hint="default"/>
        <w:lang w:val="en-US" w:eastAsia="en-US" w:bidi="ar-SA"/>
      </w:rPr>
    </w:lvl>
    <w:lvl w:ilvl="4" w:tplc="833ADEF0">
      <w:numFmt w:val="bullet"/>
      <w:lvlText w:val="•"/>
      <w:lvlJc w:val="left"/>
      <w:pPr>
        <w:ind w:left="4660" w:hanging="241"/>
      </w:pPr>
      <w:rPr>
        <w:rFonts w:hint="default"/>
        <w:lang w:val="en-US" w:eastAsia="en-US" w:bidi="ar-SA"/>
      </w:rPr>
    </w:lvl>
    <w:lvl w:ilvl="5" w:tplc="16F66110">
      <w:numFmt w:val="bullet"/>
      <w:lvlText w:val="•"/>
      <w:lvlJc w:val="left"/>
      <w:pPr>
        <w:ind w:left="5620" w:hanging="241"/>
      </w:pPr>
      <w:rPr>
        <w:rFonts w:hint="default"/>
        <w:lang w:val="en-US" w:eastAsia="en-US" w:bidi="ar-SA"/>
      </w:rPr>
    </w:lvl>
    <w:lvl w:ilvl="6" w:tplc="FF5CF3A8">
      <w:numFmt w:val="bullet"/>
      <w:lvlText w:val="•"/>
      <w:lvlJc w:val="left"/>
      <w:pPr>
        <w:ind w:left="6580" w:hanging="241"/>
      </w:pPr>
      <w:rPr>
        <w:rFonts w:hint="default"/>
        <w:lang w:val="en-US" w:eastAsia="en-US" w:bidi="ar-SA"/>
      </w:rPr>
    </w:lvl>
    <w:lvl w:ilvl="7" w:tplc="2040B9A6">
      <w:numFmt w:val="bullet"/>
      <w:lvlText w:val="•"/>
      <w:lvlJc w:val="left"/>
      <w:pPr>
        <w:ind w:left="7540" w:hanging="241"/>
      </w:pPr>
      <w:rPr>
        <w:rFonts w:hint="default"/>
        <w:lang w:val="en-US" w:eastAsia="en-US" w:bidi="ar-SA"/>
      </w:rPr>
    </w:lvl>
    <w:lvl w:ilvl="8" w:tplc="C41E4ECE">
      <w:numFmt w:val="bullet"/>
      <w:lvlText w:val="•"/>
      <w:lvlJc w:val="left"/>
      <w:pPr>
        <w:ind w:left="8500" w:hanging="241"/>
      </w:pPr>
      <w:rPr>
        <w:rFonts w:hint="default"/>
        <w:lang w:val="en-US" w:eastAsia="en-US" w:bidi="ar-SA"/>
      </w:rPr>
    </w:lvl>
  </w:abstractNum>
  <w:abstractNum w:abstractNumId="81" w15:restartNumberingAfterBreak="0">
    <w:nsid w:val="54476760"/>
    <w:multiLevelType w:val="hybridMultilevel"/>
    <w:tmpl w:val="48EE3CCC"/>
    <w:lvl w:ilvl="0" w:tplc="04090011">
      <w:start w:val="1"/>
      <w:numFmt w:val="decimal"/>
      <w:lvlText w:val="%1)"/>
      <w:lvlJc w:val="left"/>
      <w:pPr>
        <w:ind w:left="360" w:hanging="360"/>
      </w:pPr>
      <w:rPr>
        <w:rFonts w:hint="default"/>
      </w:rPr>
    </w:lvl>
    <w:lvl w:ilvl="1" w:tplc="66D0DB06">
      <w:start w:val="1"/>
      <w:numFmt w:val="lowerLetter"/>
      <w:lvlText w:val="%2)"/>
      <w:lvlJc w:val="left"/>
      <w:pPr>
        <w:ind w:left="1494" w:hanging="36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15:restartNumberingAfterBreak="0">
    <w:nsid w:val="5485429A"/>
    <w:multiLevelType w:val="multilevel"/>
    <w:tmpl w:val="886C2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549C38CB"/>
    <w:multiLevelType w:val="multilevel"/>
    <w:tmpl w:val="082E4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54A8753D"/>
    <w:multiLevelType w:val="multilevel"/>
    <w:tmpl w:val="E9005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565A7CCC"/>
    <w:multiLevelType w:val="multilevel"/>
    <w:tmpl w:val="ECF2A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15:restartNumberingAfterBreak="0">
    <w:nsid w:val="59D50056"/>
    <w:multiLevelType w:val="multilevel"/>
    <w:tmpl w:val="2B5A6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15:restartNumberingAfterBreak="0">
    <w:nsid w:val="5A2222C3"/>
    <w:multiLevelType w:val="hybridMultilevel"/>
    <w:tmpl w:val="6646F892"/>
    <w:lvl w:ilvl="0" w:tplc="FFFFFFFF">
      <w:start w:val="1"/>
      <w:numFmt w:val="decimal"/>
      <w:lvlText w:val="%1."/>
      <w:lvlJc w:val="left"/>
      <w:pPr>
        <w:ind w:left="829" w:hanging="720"/>
      </w:pPr>
      <w:rPr>
        <w:rFonts w:ascii="Times New Roman" w:eastAsia="Times New Roman" w:hAnsi="Times New Roman" w:cs="Times New Roman" w:hint="default"/>
        <w:i w:val="0"/>
        <w:iCs w:val="0"/>
        <w:spacing w:val="0"/>
        <w:w w:val="102"/>
        <w:sz w:val="21"/>
        <w:szCs w:val="21"/>
        <w:lang w:val="en-US" w:eastAsia="en-US" w:bidi="ar-SA"/>
      </w:rPr>
    </w:lvl>
    <w:lvl w:ilvl="1" w:tplc="FFFFFFFF">
      <w:start w:val="2"/>
      <w:numFmt w:val="lowerLetter"/>
      <w:lvlText w:val="%2)"/>
      <w:lvlJc w:val="left"/>
      <w:pPr>
        <w:ind w:left="818" w:hanging="241"/>
      </w:pPr>
      <w:rPr>
        <w:rFonts w:hint="default"/>
        <w:spacing w:val="0"/>
        <w:w w:val="102"/>
        <w:u w:val="single" w:color="000000"/>
        <w:lang w:val="en-US" w:eastAsia="en-US" w:bidi="ar-SA"/>
      </w:rPr>
    </w:lvl>
    <w:lvl w:ilvl="2" w:tplc="FFFFFFFF">
      <w:numFmt w:val="bullet"/>
      <w:lvlText w:val="•"/>
      <w:lvlJc w:val="left"/>
      <w:pPr>
        <w:ind w:left="2740" w:hanging="241"/>
      </w:pPr>
      <w:rPr>
        <w:rFonts w:hint="default"/>
        <w:lang w:val="en-US" w:eastAsia="en-US" w:bidi="ar-SA"/>
      </w:rPr>
    </w:lvl>
    <w:lvl w:ilvl="3" w:tplc="FFFFFFFF">
      <w:numFmt w:val="bullet"/>
      <w:lvlText w:val="•"/>
      <w:lvlJc w:val="left"/>
      <w:pPr>
        <w:ind w:left="3700" w:hanging="241"/>
      </w:pPr>
      <w:rPr>
        <w:rFonts w:hint="default"/>
        <w:lang w:val="en-US" w:eastAsia="en-US" w:bidi="ar-SA"/>
      </w:rPr>
    </w:lvl>
    <w:lvl w:ilvl="4" w:tplc="FFFFFFFF">
      <w:numFmt w:val="bullet"/>
      <w:lvlText w:val="•"/>
      <w:lvlJc w:val="left"/>
      <w:pPr>
        <w:ind w:left="4660" w:hanging="241"/>
      </w:pPr>
      <w:rPr>
        <w:rFonts w:hint="default"/>
        <w:lang w:val="en-US" w:eastAsia="en-US" w:bidi="ar-SA"/>
      </w:rPr>
    </w:lvl>
    <w:lvl w:ilvl="5" w:tplc="FFFFFFFF">
      <w:numFmt w:val="bullet"/>
      <w:lvlText w:val="•"/>
      <w:lvlJc w:val="left"/>
      <w:pPr>
        <w:ind w:left="5620" w:hanging="241"/>
      </w:pPr>
      <w:rPr>
        <w:rFonts w:hint="default"/>
        <w:lang w:val="en-US" w:eastAsia="en-US" w:bidi="ar-SA"/>
      </w:rPr>
    </w:lvl>
    <w:lvl w:ilvl="6" w:tplc="FFFFFFFF">
      <w:numFmt w:val="bullet"/>
      <w:lvlText w:val="•"/>
      <w:lvlJc w:val="left"/>
      <w:pPr>
        <w:ind w:left="6580" w:hanging="241"/>
      </w:pPr>
      <w:rPr>
        <w:rFonts w:hint="default"/>
        <w:lang w:val="en-US" w:eastAsia="en-US" w:bidi="ar-SA"/>
      </w:rPr>
    </w:lvl>
    <w:lvl w:ilvl="7" w:tplc="FFFFFFFF">
      <w:numFmt w:val="bullet"/>
      <w:lvlText w:val="•"/>
      <w:lvlJc w:val="left"/>
      <w:pPr>
        <w:ind w:left="7540" w:hanging="241"/>
      </w:pPr>
      <w:rPr>
        <w:rFonts w:hint="default"/>
        <w:lang w:val="en-US" w:eastAsia="en-US" w:bidi="ar-SA"/>
      </w:rPr>
    </w:lvl>
    <w:lvl w:ilvl="8" w:tplc="FFFFFFFF">
      <w:numFmt w:val="bullet"/>
      <w:lvlText w:val="•"/>
      <w:lvlJc w:val="left"/>
      <w:pPr>
        <w:ind w:left="8500" w:hanging="241"/>
      </w:pPr>
      <w:rPr>
        <w:rFonts w:hint="default"/>
        <w:lang w:val="en-US" w:eastAsia="en-US" w:bidi="ar-SA"/>
      </w:rPr>
    </w:lvl>
  </w:abstractNum>
  <w:abstractNum w:abstractNumId="88" w15:restartNumberingAfterBreak="0">
    <w:nsid w:val="5A2749D7"/>
    <w:multiLevelType w:val="multilevel"/>
    <w:tmpl w:val="1BC6E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5CBD1668"/>
    <w:multiLevelType w:val="multilevel"/>
    <w:tmpl w:val="8F3A4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0" w15:restartNumberingAfterBreak="0">
    <w:nsid w:val="5FEC1CFD"/>
    <w:multiLevelType w:val="multilevel"/>
    <w:tmpl w:val="7CE61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1" w15:restartNumberingAfterBreak="0">
    <w:nsid w:val="62F51850"/>
    <w:multiLevelType w:val="multilevel"/>
    <w:tmpl w:val="D5CA6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2" w15:restartNumberingAfterBreak="0">
    <w:nsid w:val="65454EB9"/>
    <w:multiLevelType w:val="multilevel"/>
    <w:tmpl w:val="3DEAA6E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Times New Roman" w:eastAsiaTheme="minorHAnsi" w:hAnsi="Times New Roman" w:cstheme="minorBidi"/>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3" w15:restartNumberingAfterBreak="0">
    <w:nsid w:val="66EF3D37"/>
    <w:multiLevelType w:val="multilevel"/>
    <w:tmpl w:val="5F2C8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4" w15:restartNumberingAfterBreak="0">
    <w:nsid w:val="6AE76E89"/>
    <w:multiLevelType w:val="multilevel"/>
    <w:tmpl w:val="9E50E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5" w15:restartNumberingAfterBreak="0">
    <w:nsid w:val="6BDF18C7"/>
    <w:multiLevelType w:val="multilevel"/>
    <w:tmpl w:val="8884D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6" w15:restartNumberingAfterBreak="0">
    <w:nsid w:val="6CA678CF"/>
    <w:multiLevelType w:val="multilevel"/>
    <w:tmpl w:val="E9449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15:restartNumberingAfterBreak="0">
    <w:nsid w:val="6CCD4660"/>
    <w:multiLevelType w:val="multilevel"/>
    <w:tmpl w:val="242CF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8" w15:restartNumberingAfterBreak="0">
    <w:nsid w:val="6F640CE0"/>
    <w:multiLevelType w:val="multilevel"/>
    <w:tmpl w:val="1D7EB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9" w15:restartNumberingAfterBreak="0">
    <w:nsid w:val="712A2373"/>
    <w:multiLevelType w:val="multilevel"/>
    <w:tmpl w:val="61102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0" w15:restartNumberingAfterBreak="0">
    <w:nsid w:val="71C864A2"/>
    <w:multiLevelType w:val="multilevel"/>
    <w:tmpl w:val="C7C41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725C70E0"/>
    <w:multiLevelType w:val="multilevel"/>
    <w:tmpl w:val="25801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2" w15:restartNumberingAfterBreak="0">
    <w:nsid w:val="72D23B83"/>
    <w:multiLevelType w:val="multilevel"/>
    <w:tmpl w:val="87D0D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3" w15:restartNumberingAfterBreak="0">
    <w:nsid w:val="730602C2"/>
    <w:multiLevelType w:val="hybridMultilevel"/>
    <w:tmpl w:val="3B62985E"/>
    <w:lvl w:ilvl="0" w:tplc="04090017">
      <w:start w:val="1"/>
      <w:numFmt w:val="lowerLetter"/>
      <w:lvlText w:val="%1)"/>
      <w:lvlJc w:val="left"/>
      <w:pPr>
        <w:ind w:left="1549" w:hanging="720"/>
      </w:pPr>
      <w:rPr>
        <w:rFonts w:hint="default"/>
        <w:spacing w:val="0"/>
        <w:w w:val="102"/>
        <w:sz w:val="21"/>
        <w:szCs w:val="21"/>
        <w:lang w:val="en-US" w:eastAsia="en-US" w:bidi="ar-SA"/>
      </w:rPr>
    </w:lvl>
    <w:lvl w:ilvl="1" w:tplc="FFFFFFFF">
      <w:numFmt w:val="bullet"/>
      <w:lvlText w:val="•"/>
      <w:lvlJc w:val="left"/>
      <w:pPr>
        <w:ind w:left="2428" w:hanging="720"/>
      </w:pPr>
      <w:rPr>
        <w:rFonts w:hint="default"/>
        <w:lang w:val="en-US" w:eastAsia="en-US" w:bidi="ar-SA"/>
      </w:rPr>
    </w:lvl>
    <w:lvl w:ilvl="2" w:tplc="FFFFFFFF">
      <w:numFmt w:val="bullet"/>
      <w:lvlText w:val="•"/>
      <w:lvlJc w:val="left"/>
      <w:pPr>
        <w:ind w:left="3316" w:hanging="720"/>
      </w:pPr>
      <w:rPr>
        <w:rFonts w:hint="default"/>
        <w:lang w:val="en-US" w:eastAsia="en-US" w:bidi="ar-SA"/>
      </w:rPr>
    </w:lvl>
    <w:lvl w:ilvl="3" w:tplc="FFFFFFFF">
      <w:numFmt w:val="bullet"/>
      <w:lvlText w:val="•"/>
      <w:lvlJc w:val="left"/>
      <w:pPr>
        <w:ind w:left="4204" w:hanging="720"/>
      </w:pPr>
      <w:rPr>
        <w:rFonts w:hint="default"/>
        <w:lang w:val="en-US" w:eastAsia="en-US" w:bidi="ar-SA"/>
      </w:rPr>
    </w:lvl>
    <w:lvl w:ilvl="4" w:tplc="FFFFFFFF">
      <w:numFmt w:val="bullet"/>
      <w:lvlText w:val="•"/>
      <w:lvlJc w:val="left"/>
      <w:pPr>
        <w:ind w:left="5092" w:hanging="720"/>
      </w:pPr>
      <w:rPr>
        <w:rFonts w:hint="default"/>
        <w:lang w:val="en-US" w:eastAsia="en-US" w:bidi="ar-SA"/>
      </w:rPr>
    </w:lvl>
    <w:lvl w:ilvl="5" w:tplc="FFFFFFFF">
      <w:numFmt w:val="bullet"/>
      <w:lvlText w:val="•"/>
      <w:lvlJc w:val="left"/>
      <w:pPr>
        <w:ind w:left="5980" w:hanging="720"/>
      </w:pPr>
      <w:rPr>
        <w:rFonts w:hint="default"/>
        <w:lang w:val="en-US" w:eastAsia="en-US" w:bidi="ar-SA"/>
      </w:rPr>
    </w:lvl>
    <w:lvl w:ilvl="6" w:tplc="FFFFFFFF">
      <w:numFmt w:val="bullet"/>
      <w:lvlText w:val="•"/>
      <w:lvlJc w:val="left"/>
      <w:pPr>
        <w:ind w:left="6868" w:hanging="720"/>
      </w:pPr>
      <w:rPr>
        <w:rFonts w:hint="default"/>
        <w:lang w:val="en-US" w:eastAsia="en-US" w:bidi="ar-SA"/>
      </w:rPr>
    </w:lvl>
    <w:lvl w:ilvl="7" w:tplc="FFFFFFFF">
      <w:numFmt w:val="bullet"/>
      <w:lvlText w:val="•"/>
      <w:lvlJc w:val="left"/>
      <w:pPr>
        <w:ind w:left="7756" w:hanging="720"/>
      </w:pPr>
      <w:rPr>
        <w:rFonts w:hint="default"/>
        <w:lang w:val="en-US" w:eastAsia="en-US" w:bidi="ar-SA"/>
      </w:rPr>
    </w:lvl>
    <w:lvl w:ilvl="8" w:tplc="FFFFFFFF">
      <w:numFmt w:val="bullet"/>
      <w:lvlText w:val="•"/>
      <w:lvlJc w:val="left"/>
      <w:pPr>
        <w:ind w:left="8644" w:hanging="720"/>
      </w:pPr>
      <w:rPr>
        <w:rFonts w:hint="default"/>
        <w:lang w:val="en-US" w:eastAsia="en-US" w:bidi="ar-SA"/>
      </w:rPr>
    </w:lvl>
  </w:abstractNum>
  <w:abstractNum w:abstractNumId="104" w15:restartNumberingAfterBreak="0">
    <w:nsid w:val="73490000"/>
    <w:multiLevelType w:val="multilevel"/>
    <w:tmpl w:val="72A21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5" w15:restartNumberingAfterBreak="0">
    <w:nsid w:val="76D634BB"/>
    <w:multiLevelType w:val="multilevel"/>
    <w:tmpl w:val="3E3AB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6" w15:restartNumberingAfterBreak="0">
    <w:nsid w:val="77501B04"/>
    <w:multiLevelType w:val="multilevel"/>
    <w:tmpl w:val="63925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7" w15:restartNumberingAfterBreak="0">
    <w:nsid w:val="7A432F03"/>
    <w:multiLevelType w:val="multilevel"/>
    <w:tmpl w:val="3DEAA6E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Times New Roman" w:eastAsiaTheme="minorHAnsi" w:hAnsi="Times New Roman" w:cstheme="minorBidi"/>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8" w15:restartNumberingAfterBreak="0">
    <w:nsid w:val="7C5D4950"/>
    <w:multiLevelType w:val="multilevel"/>
    <w:tmpl w:val="A7969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9" w15:restartNumberingAfterBreak="0">
    <w:nsid w:val="7E2053F5"/>
    <w:multiLevelType w:val="multilevel"/>
    <w:tmpl w:val="2D00B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0" w15:restartNumberingAfterBreak="0">
    <w:nsid w:val="7F4B45F4"/>
    <w:multiLevelType w:val="multilevel"/>
    <w:tmpl w:val="DF985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79191792">
    <w:abstractNumId w:val="39"/>
  </w:num>
  <w:num w:numId="2" w16cid:durableId="676928125">
    <w:abstractNumId w:val="80"/>
  </w:num>
  <w:num w:numId="3" w16cid:durableId="1584218244">
    <w:abstractNumId w:val="50"/>
  </w:num>
  <w:num w:numId="4" w16cid:durableId="556819567">
    <w:abstractNumId w:val="81"/>
  </w:num>
  <w:num w:numId="5" w16cid:durableId="761491077">
    <w:abstractNumId w:val="28"/>
  </w:num>
  <w:num w:numId="6" w16cid:durableId="670916268">
    <w:abstractNumId w:val="52"/>
  </w:num>
  <w:num w:numId="7" w16cid:durableId="761607685">
    <w:abstractNumId w:val="25"/>
  </w:num>
  <w:num w:numId="8" w16cid:durableId="1576892199">
    <w:abstractNumId w:val="5"/>
  </w:num>
  <w:num w:numId="9" w16cid:durableId="351344900">
    <w:abstractNumId w:val="32"/>
  </w:num>
  <w:num w:numId="10" w16cid:durableId="1781147107">
    <w:abstractNumId w:val="63"/>
  </w:num>
  <w:num w:numId="11" w16cid:durableId="2051565909">
    <w:abstractNumId w:val="103"/>
  </w:num>
  <w:num w:numId="12" w16cid:durableId="1260482487">
    <w:abstractNumId w:val="0"/>
  </w:num>
  <w:num w:numId="13" w16cid:durableId="870846355">
    <w:abstractNumId w:val="29"/>
  </w:num>
  <w:num w:numId="14" w16cid:durableId="2106655353">
    <w:abstractNumId w:val="78"/>
  </w:num>
  <w:num w:numId="15" w16cid:durableId="1679310756">
    <w:abstractNumId w:val="42"/>
  </w:num>
  <w:num w:numId="16" w16cid:durableId="1169903108">
    <w:abstractNumId w:val="87"/>
  </w:num>
  <w:num w:numId="17" w16cid:durableId="223494298">
    <w:abstractNumId w:val="100"/>
  </w:num>
  <w:num w:numId="18" w16cid:durableId="910895114">
    <w:abstractNumId w:val="6"/>
  </w:num>
  <w:num w:numId="19" w16cid:durableId="444689555">
    <w:abstractNumId w:val="70"/>
  </w:num>
  <w:num w:numId="20" w16cid:durableId="379524928">
    <w:abstractNumId w:val="20"/>
  </w:num>
  <w:num w:numId="21" w16cid:durableId="1752040990">
    <w:abstractNumId w:val="23"/>
  </w:num>
  <w:num w:numId="22" w16cid:durableId="633756929">
    <w:abstractNumId w:val="40"/>
  </w:num>
  <w:num w:numId="23" w16cid:durableId="1854103318">
    <w:abstractNumId w:val="17"/>
    <w:lvlOverride w:ilvl="0">
      <w:startOverride w:val="1"/>
    </w:lvlOverride>
    <w:lvlOverride w:ilvl="1">
      <w:startOverride w:val="1"/>
    </w:lvlOverride>
    <w:lvlOverride w:ilvl="2"/>
    <w:lvlOverride w:ilvl="3"/>
    <w:lvlOverride w:ilvl="4"/>
    <w:lvlOverride w:ilvl="5"/>
    <w:lvlOverride w:ilvl="6"/>
    <w:lvlOverride w:ilvl="7"/>
    <w:lvlOverride w:ilvl="8"/>
  </w:num>
  <w:num w:numId="24" w16cid:durableId="430780279">
    <w:abstractNumId w:val="12"/>
  </w:num>
  <w:num w:numId="25" w16cid:durableId="2118519173">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8312064">
    <w:abstractNumId w:val="11"/>
  </w:num>
  <w:num w:numId="27" w16cid:durableId="2062093045">
    <w:abstractNumId w:val="18"/>
  </w:num>
  <w:num w:numId="28" w16cid:durableId="2035686232">
    <w:abstractNumId w:val="67"/>
  </w:num>
  <w:num w:numId="29" w16cid:durableId="436222344">
    <w:abstractNumId w:val="71"/>
  </w:num>
  <w:num w:numId="30" w16cid:durableId="1211115643">
    <w:abstractNumId w:val="92"/>
  </w:num>
  <w:num w:numId="31" w16cid:durableId="1501695041">
    <w:abstractNumId w:val="105"/>
  </w:num>
  <w:num w:numId="32" w16cid:durableId="1701785224">
    <w:abstractNumId w:val="89"/>
  </w:num>
  <w:num w:numId="33" w16cid:durableId="2042900100">
    <w:abstractNumId w:val="88"/>
  </w:num>
  <w:num w:numId="34" w16cid:durableId="1557551239">
    <w:abstractNumId w:val="45"/>
  </w:num>
  <w:num w:numId="35" w16cid:durableId="172648545">
    <w:abstractNumId w:val="102"/>
  </w:num>
  <w:num w:numId="36" w16cid:durableId="1698118708">
    <w:abstractNumId w:val="27"/>
  </w:num>
  <w:num w:numId="37" w16cid:durableId="786042038">
    <w:abstractNumId w:val="75"/>
  </w:num>
  <w:num w:numId="38" w16cid:durableId="1292518989">
    <w:abstractNumId w:val="83"/>
  </w:num>
  <w:num w:numId="39" w16cid:durableId="1858350302">
    <w:abstractNumId w:val="68"/>
  </w:num>
  <w:num w:numId="40" w16cid:durableId="998078678">
    <w:abstractNumId w:val="96"/>
  </w:num>
  <w:num w:numId="41" w16cid:durableId="692347098">
    <w:abstractNumId w:val="3"/>
  </w:num>
  <w:num w:numId="42" w16cid:durableId="36056031">
    <w:abstractNumId w:val="85"/>
  </w:num>
  <w:num w:numId="43" w16cid:durableId="1834950632">
    <w:abstractNumId w:val="76"/>
  </w:num>
  <w:num w:numId="44" w16cid:durableId="1905724112">
    <w:abstractNumId w:val="58"/>
  </w:num>
  <w:num w:numId="45" w16cid:durableId="1473137222">
    <w:abstractNumId w:val="95"/>
  </w:num>
  <w:num w:numId="46" w16cid:durableId="1339766691">
    <w:abstractNumId w:val="21"/>
  </w:num>
  <w:num w:numId="47" w16cid:durableId="2131362975">
    <w:abstractNumId w:val="31"/>
  </w:num>
  <w:num w:numId="48" w16cid:durableId="405954725">
    <w:abstractNumId w:val="4"/>
  </w:num>
  <w:num w:numId="49" w16cid:durableId="2029986538">
    <w:abstractNumId w:val="82"/>
  </w:num>
  <w:num w:numId="50" w16cid:durableId="292752083">
    <w:abstractNumId w:val="49"/>
  </w:num>
  <w:num w:numId="51" w16cid:durableId="1538666138">
    <w:abstractNumId w:val="91"/>
  </w:num>
  <w:num w:numId="52" w16cid:durableId="272320987">
    <w:abstractNumId w:val="109"/>
  </w:num>
  <w:num w:numId="53" w16cid:durableId="1437166768">
    <w:abstractNumId w:val="30"/>
  </w:num>
  <w:num w:numId="54" w16cid:durableId="1218126931">
    <w:abstractNumId w:val="98"/>
  </w:num>
  <w:num w:numId="55" w16cid:durableId="326983182">
    <w:abstractNumId w:val="41"/>
  </w:num>
  <w:num w:numId="56" w16cid:durableId="592512363">
    <w:abstractNumId w:val="2"/>
  </w:num>
  <w:num w:numId="57" w16cid:durableId="2086612001">
    <w:abstractNumId w:val="9"/>
  </w:num>
  <w:num w:numId="58" w16cid:durableId="305470719">
    <w:abstractNumId w:val="51"/>
  </w:num>
  <w:num w:numId="59" w16cid:durableId="1698434416">
    <w:abstractNumId w:val="38"/>
  </w:num>
  <w:num w:numId="60" w16cid:durableId="246578445">
    <w:abstractNumId w:val="57"/>
  </w:num>
  <w:num w:numId="61" w16cid:durableId="1241794126">
    <w:abstractNumId w:val="46"/>
  </w:num>
  <w:num w:numId="62" w16cid:durableId="2113549604">
    <w:abstractNumId w:val="77"/>
  </w:num>
  <w:num w:numId="63" w16cid:durableId="1552814243">
    <w:abstractNumId w:val="104"/>
  </w:num>
  <w:num w:numId="64" w16cid:durableId="423301938">
    <w:abstractNumId w:val="101"/>
  </w:num>
  <w:num w:numId="65" w16cid:durableId="965434354">
    <w:abstractNumId w:val="33"/>
  </w:num>
  <w:num w:numId="66" w16cid:durableId="371619085">
    <w:abstractNumId w:val="37"/>
  </w:num>
  <w:num w:numId="67" w16cid:durableId="353502479">
    <w:abstractNumId w:val="79"/>
  </w:num>
  <w:num w:numId="68" w16cid:durableId="866866530">
    <w:abstractNumId w:val="59"/>
  </w:num>
  <w:num w:numId="69" w16cid:durableId="761754691">
    <w:abstractNumId w:val="84"/>
  </w:num>
  <w:num w:numId="70" w16cid:durableId="643002775">
    <w:abstractNumId w:val="10"/>
  </w:num>
  <w:num w:numId="71" w16cid:durableId="635836808">
    <w:abstractNumId w:val="14"/>
  </w:num>
  <w:num w:numId="72" w16cid:durableId="61107228">
    <w:abstractNumId w:val="44"/>
  </w:num>
  <w:num w:numId="73" w16cid:durableId="1030374123">
    <w:abstractNumId w:val="65"/>
  </w:num>
  <w:num w:numId="74" w16cid:durableId="773481673">
    <w:abstractNumId w:val="97"/>
  </w:num>
  <w:num w:numId="75" w16cid:durableId="241989201">
    <w:abstractNumId w:val="53"/>
  </w:num>
  <w:num w:numId="76" w16cid:durableId="100492712">
    <w:abstractNumId w:val="64"/>
  </w:num>
  <w:num w:numId="77" w16cid:durableId="556937366">
    <w:abstractNumId w:val="22"/>
  </w:num>
  <w:num w:numId="78" w16cid:durableId="829256116">
    <w:abstractNumId w:val="43"/>
  </w:num>
  <w:num w:numId="79" w16cid:durableId="528180897">
    <w:abstractNumId w:val="86"/>
  </w:num>
  <w:num w:numId="80" w16cid:durableId="573861626">
    <w:abstractNumId w:val="110"/>
  </w:num>
  <w:num w:numId="81" w16cid:durableId="1282299353">
    <w:abstractNumId w:val="54"/>
  </w:num>
  <w:num w:numId="82" w16cid:durableId="1027945516">
    <w:abstractNumId w:val="56"/>
  </w:num>
  <w:num w:numId="83" w16cid:durableId="780221485">
    <w:abstractNumId w:val="48"/>
  </w:num>
  <w:num w:numId="84" w16cid:durableId="2114474525">
    <w:abstractNumId w:val="60"/>
  </w:num>
  <w:num w:numId="85" w16cid:durableId="1582367440">
    <w:abstractNumId w:val="99"/>
  </w:num>
  <w:num w:numId="86" w16cid:durableId="697118557">
    <w:abstractNumId w:val="35"/>
  </w:num>
  <w:num w:numId="87" w16cid:durableId="926884268">
    <w:abstractNumId w:val="61"/>
  </w:num>
  <w:num w:numId="88" w16cid:durableId="326247738">
    <w:abstractNumId w:val="94"/>
  </w:num>
  <w:num w:numId="89" w16cid:durableId="560554650">
    <w:abstractNumId w:val="90"/>
  </w:num>
  <w:num w:numId="90" w16cid:durableId="1429497546">
    <w:abstractNumId w:val="1"/>
  </w:num>
  <w:num w:numId="91" w16cid:durableId="485822107">
    <w:abstractNumId w:val="26"/>
  </w:num>
  <w:num w:numId="92" w16cid:durableId="1669015115">
    <w:abstractNumId w:val="8"/>
  </w:num>
  <w:num w:numId="93" w16cid:durableId="643195751">
    <w:abstractNumId w:val="62"/>
  </w:num>
  <w:num w:numId="94" w16cid:durableId="190845172">
    <w:abstractNumId w:val="55"/>
  </w:num>
  <w:num w:numId="95" w16cid:durableId="2016036209">
    <w:abstractNumId w:val="13"/>
  </w:num>
  <w:num w:numId="96" w16cid:durableId="835534131">
    <w:abstractNumId w:val="69"/>
  </w:num>
  <w:num w:numId="97" w16cid:durableId="426540235">
    <w:abstractNumId w:val="108"/>
  </w:num>
  <w:num w:numId="98" w16cid:durableId="301664256">
    <w:abstractNumId w:val="66"/>
  </w:num>
  <w:num w:numId="99" w16cid:durableId="548107806">
    <w:abstractNumId w:val="15"/>
  </w:num>
  <w:num w:numId="100" w16cid:durableId="1335960278">
    <w:abstractNumId w:val="36"/>
  </w:num>
  <w:num w:numId="101" w16cid:durableId="265189543">
    <w:abstractNumId w:val="16"/>
  </w:num>
  <w:num w:numId="102" w16cid:durableId="616376034">
    <w:abstractNumId w:val="93"/>
  </w:num>
  <w:num w:numId="103" w16cid:durableId="1549536538">
    <w:abstractNumId w:val="106"/>
  </w:num>
  <w:num w:numId="104" w16cid:durableId="638456216">
    <w:abstractNumId w:val="72"/>
  </w:num>
  <w:num w:numId="105" w16cid:durableId="871068840">
    <w:abstractNumId w:val="34"/>
  </w:num>
  <w:num w:numId="106" w16cid:durableId="1319728690">
    <w:abstractNumId w:val="19"/>
  </w:num>
  <w:num w:numId="107" w16cid:durableId="1798334291">
    <w:abstractNumId w:val="47"/>
  </w:num>
  <w:num w:numId="108" w16cid:durableId="1480029568">
    <w:abstractNumId w:val="24"/>
  </w:num>
  <w:num w:numId="109" w16cid:durableId="1709451451">
    <w:abstractNumId w:val="7"/>
  </w:num>
  <w:num w:numId="110" w16cid:durableId="1843426253">
    <w:abstractNumId w:val="73"/>
  </w:num>
  <w:num w:numId="111" w16cid:durableId="1019045969">
    <w:abstractNumId w:val="74"/>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ECRETARIAT (FG)">
    <w15:presenceInfo w15:providerId="None" w15:userId="SECRETARIAT (FG)"/>
  </w15:person>
  <w15:person w15:author="Lauren Nelson">
    <w15:presenceInfo w15:providerId="None" w15:userId="Lauren Nel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jAyNDUwNTM1NbE0sTRV0lEKTi0uzszPAykwqQUAjRwNmywAAAA="/>
    <w:docVar w:name="dgnword-docGUID" w:val="{C4A383D7-6EF3-4797-BD26-7383D7248A02}"/>
    <w:docVar w:name="dgnword-eventsink" w:val="920060480"/>
    <w:docVar w:name="dgnword-lastRevisionsView" w:val="0"/>
  </w:docVars>
  <w:rsids>
    <w:rsidRoot w:val="0010436D"/>
    <w:rsid w:val="0000033C"/>
    <w:rsid w:val="000006D4"/>
    <w:rsid w:val="00000E9D"/>
    <w:rsid w:val="00001B37"/>
    <w:rsid w:val="00003399"/>
    <w:rsid w:val="00003857"/>
    <w:rsid w:val="000044EC"/>
    <w:rsid w:val="000051D2"/>
    <w:rsid w:val="00005EFB"/>
    <w:rsid w:val="00006299"/>
    <w:rsid w:val="00006E39"/>
    <w:rsid w:val="00007115"/>
    <w:rsid w:val="00007A26"/>
    <w:rsid w:val="00007CD7"/>
    <w:rsid w:val="000114DA"/>
    <w:rsid w:val="00012069"/>
    <w:rsid w:val="000120FB"/>
    <w:rsid w:val="00012529"/>
    <w:rsid w:val="000125E1"/>
    <w:rsid w:val="000128AD"/>
    <w:rsid w:val="00012AA0"/>
    <w:rsid w:val="00013670"/>
    <w:rsid w:val="00013AF3"/>
    <w:rsid w:val="000143B8"/>
    <w:rsid w:val="000147A3"/>
    <w:rsid w:val="00014E63"/>
    <w:rsid w:val="00015526"/>
    <w:rsid w:val="000159E1"/>
    <w:rsid w:val="00015C56"/>
    <w:rsid w:val="00015EC8"/>
    <w:rsid w:val="00017BF8"/>
    <w:rsid w:val="00020079"/>
    <w:rsid w:val="000200B5"/>
    <w:rsid w:val="00020270"/>
    <w:rsid w:val="00021BA5"/>
    <w:rsid w:val="000225BA"/>
    <w:rsid w:val="0002266C"/>
    <w:rsid w:val="000232E4"/>
    <w:rsid w:val="000242D0"/>
    <w:rsid w:val="00024693"/>
    <w:rsid w:val="00024E00"/>
    <w:rsid w:val="00024E21"/>
    <w:rsid w:val="00026C43"/>
    <w:rsid w:val="00026D29"/>
    <w:rsid w:val="0002779E"/>
    <w:rsid w:val="000279EA"/>
    <w:rsid w:val="000300C7"/>
    <w:rsid w:val="000313CB"/>
    <w:rsid w:val="0003188E"/>
    <w:rsid w:val="00031B0E"/>
    <w:rsid w:val="00032B04"/>
    <w:rsid w:val="00032C69"/>
    <w:rsid w:val="0003427D"/>
    <w:rsid w:val="00034F08"/>
    <w:rsid w:val="00035107"/>
    <w:rsid w:val="000375FD"/>
    <w:rsid w:val="0004036B"/>
    <w:rsid w:val="00040A63"/>
    <w:rsid w:val="000421AD"/>
    <w:rsid w:val="00043663"/>
    <w:rsid w:val="00043790"/>
    <w:rsid w:val="00044BD7"/>
    <w:rsid w:val="00044E74"/>
    <w:rsid w:val="000460BB"/>
    <w:rsid w:val="00046194"/>
    <w:rsid w:val="00046FFC"/>
    <w:rsid w:val="0004763C"/>
    <w:rsid w:val="00047A73"/>
    <w:rsid w:val="00047E35"/>
    <w:rsid w:val="00050DB1"/>
    <w:rsid w:val="00051990"/>
    <w:rsid w:val="00051BB6"/>
    <w:rsid w:val="00051EC0"/>
    <w:rsid w:val="000527A1"/>
    <w:rsid w:val="000535BA"/>
    <w:rsid w:val="0005367D"/>
    <w:rsid w:val="00054494"/>
    <w:rsid w:val="00055286"/>
    <w:rsid w:val="00055553"/>
    <w:rsid w:val="00055D3B"/>
    <w:rsid w:val="0005624D"/>
    <w:rsid w:val="000563DB"/>
    <w:rsid w:val="00056FB0"/>
    <w:rsid w:val="00060786"/>
    <w:rsid w:val="00060B1B"/>
    <w:rsid w:val="000610E8"/>
    <w:rsid w:val="000614AA"/>
    <w:rsid w:val="00062FDE"/>
    <w:rsid w:val="000638D4"/>
    <w:rsid w:val="00064204"/>
    <w:rsid w:val="00064EF8"/>
    <w:rsid w:val="00065274"/>
    <w:rsid w:val="00065CFB"/>
    <w:rsid w:val="000672EA"/>
    <w:rsid w:val="00071618"/>
    <w:rsid w:val="00071DBD"/>
    <w:rsid w:val="00072699"/>
    <w:rsid w:val="00072C9B"/>
    <w:rsid w:val="00074128"/>
    <w:rsid w:val="00074540"/>
    <w:rsid w:val="0007500B"/>
    <w:rsid w:val="00075440"/>
    <w:rsid w:val="000773AA"/>
    <w:rsid w:val="000774D9"/>
    <w:rsid w:val="000779E4"/>
    <w:rsid w:val="00077CEC"/>
    <w:rsid w:val="00077E32"/>
    <w:rsid w:val="0008028C"/>
    <w:rsid w:val="00080BE8"/>
    <w:rsid w:val="00080F45"/>
    <w:rsid w:val="000813E3"/>
    <w:rsid w:val="000818C5"/>
    <w:rsid w:val="00081FA4"/>
    <w:rsid w:val="0008287C"/>
    <w:rsid w:val="00083280"/>
    <w:rsid w:val="00083386"/>
    <w:rsid w:val="00084289"/>
    <w:rsid w:val="00084590"/>
    <w:rsid w:val="00084639"/>
    <w:rsid w:val="00085725"/>
    <w:rsid w:val="0008651C"/>
    <w:rsid w:val="000865E5"/>
    <w:rsid w:val="000877A4"/>
    <w:rsid w:val="000905CA"/>
    <w:rsid w:val="000914E7"/>
    <w:rsid w:val="00091944"/>
    <w:rsid w:val="00091B8F"/>
    <w:rsid w:val="00091C7F"/>
    <w:rsid w:val="00092745"/>
    <w:rsid w:val="00093CEC"/>
    <w:rsid w:val="0009463A"/>
    <w:rsid w:val="00094D8E"/>
    <w:rsid w:val="00096C85"/>
    <w:rsid w:val="000A017B"/>
    <w:rsid w:val="000A0289"/>
    <w:rsid w:val="000A16A3"/>
    <w:rsid w:val="000A1D5F"/>
    <w:rsid w:val="000A1FBA"/>
    <w:rsid w:val="000A1FFF"/>
    <w:rsid w:val="000A2AF5"/>
    <w:rsid w:val="000A2B36"/>
    <w:rsid w:val="000A2FFF"/>
    <w:rsid w:val="000A33FC"/>
    <w:rsid w:val="000A402F"/>
    <w:rsid w:val="000A4B4A"/>
    <w:rsid w:val="000A52AC"/>
    <w:rsid w:val="000A616F"/>
    <w:rsid w:val="000A705A"/>
    <w:rsid w:val="000A7BDF"/>
    <w:rsid w:val="000B0774"/>
    <w:rsid w:val="000B0CF6"/>
    <w:rsid w:val="000B1303"/>
    <w:rsid w:val="000B1556"/>
    <w:rsid w:val="000B15B9"/>
    <w:rsid w:val="000B2386"/>
    <w:rsid w:val="000B2982"/>
    <w:rsid w:val="000B2994"/>
    <w:rsid w:val="000B2E0E"/>
    <w:rsid w:val="000B477D"/>
    <w:rsid w:val="000B4B73"/>
    <w:rsid w:val="000B56E7"/>
    <w:rsid w:val="000B5BDC"/>
    <w:rsid w:val="000B6A1A"/>
    <w:rsid w:val="000B6F45"/>
    <w:rsid w:val="000B7833"/>
    <w:rsid w:val="000C0BD1"/>
    <w:rsid w:val="000C0DF6"/>
    <w:rsid w:val="000C101C"/>
    <w:rsid w:val="000C226E"/>
    <w:rsid w:val="000C24E8"/>
    <w:rsid w:val="000C25CF"/>
    <w:rsid w:val="000C260F"/>
    <w:rsid w:val="000C3F6B"/>
    <w:rsid w:val="000C4DB2"/>
    <w:rsid w:val="000C57FF"/>
    <w:rsid w:val="000C580C"/>
    <w:rsid w:val="000C62DE"/>
    <w:rsid w:val="000C6709"/>
    <w:rsid w:val="000C6A51"/>
    <w:rsid w:val="000C799D"/>
    <w:rsid w:val="000C7EEE"/>
    <w:rsid w:val="000D0080"/>
    <w:rsid w:val="000D0F28"/>
    <w:rsid w:val="000D1428"/>
    <w:rsid w:val="000D192C"/>
    <w:rsid w:val="000D1D05"/>
    <w:rsid w:val="000D2187"/>
    <w:rsid w:val="000D296B"/>
    <w:rsid w:val="000D446D"/>
    <w:rsid w:val="000D4845"/>
    <w:rsid w:val="000D510B"/>
    <w:rsid w:val="000D56BF"/>
    <w:rsid w:val="000D663F"/>
    <w:rsid w:val="000D6D3E"/>
    <w:rsid w:val="000D6DD1"/>
    <w:rsid w:val="000D70BC"/>
    <w:rsid w:val="000E0612"/>
    <w:rsid w:val="000E1371"/>
    <w:rsid w:val="000E1F00"/>
    <w:rsid w:val="000E21C1"/>
    <w:rsid w:val="000E2EBE"/>
    <w:rsid w:val="000E324F"/>
    <w:rsid w:val="000E4898"/>
    <w:rsid w:val="000E6139"/>
    <w:rsid w:val="000E7B83"/>
    <w:rsid w:val="000F00BB"/>
    <w:rsid w:val="000F0249"/>
    <w:rsid w:val="000F1963"/>
    <w:rsid w:val="000F2240"/>
    <w:rsid w:val="000F26AA"/>
    <w:rsid w:val="000F2E1D"/>
    <w:rsid w:val="000F2E3B"/>
    <w:rsid w:val="000F2FB1"/>
    <w:rsid w:val="000F4099"/>
    <w:rsid w:val="000F5D05"/>
    <w:rsid w:val="000F60E4"/>
    <w:rsid w:val="000F6B51"/>
    <w:rsid w:val="00101057"/>
    <w:rsid w:val="001010F0"/>
    <w:rsid w:val="001025ED"/>
    <w:rsid w:val="0010389D"/>
    <w:rsid w:val="00103DBF"/>
    <w:rsid w:val="00103FA6"/>
    <w:rsid w:val="0010436D"/>
    <w:rsid w:val="001049B4"/>
    <w:rsid w:val="00104B28"/>
    <w:rsid w:val="00105C1F"/>
    <w:rsid w:val="00106138"/>
    <w:rsid w:val="0010736A"/>
    <w:rsid w:val="001079E1"/>
    <w:rsid w:val="00107C6E"/>
    <w:rsid w:val="00107D56"/>
    <w:rsid w:val="00110771"/>
    <w:rsid w:val="00110B02"/>
    <w:rsid w:val="001113C2"/>
    <w:rsid w:val="00111896"/>
    <w:rsid w:val="00111E4B"/>
    <w:rsid w:val="00112BA3"/>
    <w:rsid w:val="00113015"/>
    <w:rsid w:val="0011332C"/>
    <w:rsid w:val="00113AB2"/>
    <w:rsid w:val="00115AB0"/>
    <w:rsid w:val="00116973"/>
    <w:rsid w:val="00116AE7"/>
    <w:rsid w:val="00117F0A"/>
    <w:rsid w:val="00120C8D"/>
    <w:rsid w:val="00120CDC"/>
    <w:rsid w:val="00121670"/>
    <w:rsid w:val="00121E63"/>
    <w:rsid w:val="001231CC"/>
    <w:rsid w:val="001232F9"/>
    <w:rsid w:val="0012365E"/>
    <w:rsid w:val="00124A1F"/>
    <w:rsid w:val="00125576"/>
    <w:rsid w:val="0012600C"/>
    <w:rsid w:val="001266DB"/>
    <w:rsid w:val="00126AB1"/>
    <w:rsid w:val="00127923"/>
    <w:rsid w:val="00127D14"/>
    <w:rsid w:val="00130E97"/>
    <w:rsid w:val="0013162F"/>
    <w:rsid w:val="00132AE9"/>
    <w:rsid w:val="001343A1"/>
    <w:rsid w:val="0013465C"/>
    <w:rsid w:val="00135066"/>
    <w:rsid w:val="001357D5"/>
    <w:rsid w:val="001357DB"/>
    <w:rsid w:val="00140031"/>
    <w:rsid w:val="00140265"/>
    <w:rsid w:val="001410A1"/>
    <w:rsid w:val="00142BAD"/>
    <w:rsid w:val="00142F8A"/>
    <w:rsid w:val="00143778"/>
    <w:rsid w:val="001438EE"/>
    <w:rsid w:val="00143B0C"/>
    <w:rsid w:val="00143FE5"/>
    <w:rsid w:val="00144316"/>
    <w:rsid w:val="0014468E"/>
    <w:rsid w:val="001449DF"/>
    <w:rsid w:val="0014738E"/>
    <w:rsid w:val="00147AC0"/>
    <w:rsid w:val="00150251"/>
    <w:rsid w:val="00150CBC"/>
    <w:rsid w:val="001510E3"/>
    <w:rsid w:val="00151B9D"/>
    <w:rsid w:val="00152B41"/>
    <w:rsid w:val="00152D78"/>
    <w:rsid w:val="001537A4"/>
    <w:rsid w:val="00153F7A"/>
    <w:rsid w:val="00154030"/>
    <w:rsid w:val="00154963"/>
    <w:rsid w:val="0015541B"/>
    <w:rsid w:val="001561EF"/>
    <w:rsid w:val="001569DA"/>
    <w:rsid w:val="00156AAF"/>
    <w:rsid w:val="001571AC"/>
    <w:rsid w:val="001576B2"/>
    <w:rsid w:val="00157A9F"/>
    <w:rsid w:val="00157C27"/>
    <w:rsid w:val="00161067"/>
    <w:rsid w:val="00161D63"/>
    <w:rsid w:val="00163419"/>
    <w:rsid w:val="00163BEC"/>
    <w:rsid w:val="0016539C"/>
    <w:rsid w:val="00165F5F"/>
    <w:rsid w:val="001671A1"/>
    <w:rsid w:val="00167CC2"/>
    <w:rsid w:val="00170743"/>
    <w:rsid w:val="00170CFC"/>
    <w:rsid w:val="00170F27"/>
    <w:rsid w:val="00171446"/>
    <w:rsid w:val="001718CF"/>
    <w:rsid w:val="00171A16"/>
    <w:rsid w:val="0017208E"/>
    <w:rsid w:val="00172FF3"/>
    <w:rsid w:val="00173A00"/>
    <w:rsid w:val="00175292"/>
    <w:rsid w:val="00176E63"/>
    <w:rsid w:val="00177595"/>
    <w:rsid w:val="00177D70"/>
    <w:rsid w:val="001801D8"/>
    <w:rsid w:val="00180E10"/>
    <w:rsid w:val="001821BD"/>
    <w:rsid w:val="00182686"/>
    <w:rsid w:val="00182C0A"/>
    <w:rsid w:val="0018358C"/>
    <w:rsid w:val="001844E8"/>
    <w:rsid w:val="001857E5"/>
    <w:rsid w:val="0018654B"/>
    <w:rsid w:val="001869E5"/>
    <w:rsid w:val="00186C2E"/>
    <w:rsid w:val="00187566"/>
    <w:rsid w:val="001879D8"/>
    <w:rsid w:val="001907F4"/>
    <w:rsid w:val="00190D45"/>
    <w:rsid w:val="001916DA"/>
    <w:rsid w:val="001926BE"/>
    <w:rsid w:val="00192E97"/>
    <w:rsid w:val="001939EB"/>
    <w:rsid w:val="001962AF"/>
    <w:rsid w:val="00196398"/>
    <w:rsid w:val="001970BC"/>
    <w:rsid w:val="001A042E"/>
    <w:rsid w:val="001A0FC6"/>
    <w:rsid w:val="001A3E44"/>
    <w:rsid w:val="001A4CC0"/>
    <w:rsid w:val="001A5F79"/>
    <w:rsid w:val="001A6A6D"/>
    <w:rsid w:val="001A6B01"/>
    <w:rsid w:val="001A761F"/>
    <w:rsid w:val="001A782A"/>
    <w:rsid w:val="001A7923"/>
    <w:rsid w:val="001A7C21"/>
    <w:rsid w:val="001B03B4"/>
    <w:rsid w:val="001B0476"/>
    <w:rsid w:val="001B31AF"/>
    <w:rsid w:val="001B3811"/>
    <w:rsid w:val="001B3D80"/>
    <w:rsid w:val="001B446A"/>
    <w:rsid w:val="001B4566"/>
    <w:rsid w:val="001B5FD9"/>
    <w:rsid w:val="001B62CB"/>
    <w:rsid w:val="001B6724"/>
    <w:rsid w:val="001B6D50"/>
    <w:rsid w:val="001B713B"/>
    <w:rsid w:val="001B74BE"/>
    <w:rsid w:val="001B7CDC"/>
    <w:rsid w:val="001C04A5"/>
    <w:rsid w:val="001C06A0"/>
    <w:rsid w:val="001C0787"/>
    <w:rsid w:val="001C10DA"/>
    <w:rsid w:val="001C1754"/>
    <w:rsid w:val="001C2DDE"/>
    <w:rsid w:val="001C3530"/>
    <w:rsid w:val="001C36C1"/>
    <w:rsid w:val="001C37EE"/>
    <w:rsid w:val="001C46DC"/>
    <w:rsid w:val="001C4CED"/>
    <w:rsid w:val="001C4F0E"/>
    <w:rsid w:val="001C6388"/>
    <w:rsid w:val="001C69D6"/>
    <w:rsid w:val="001C6ABF"/>
    <w:rsid w:val="001C6EE5"/>
    <w:rsid w:val="001C7A88"/>
    <w:rsid w:val="001C7EA6"/>
    <w:rsid w:val="001D09FA"/>
    <w:rsid w:val="001D1364"/>
    <w:rsid w:val="001D1899"/>
    <w:rsid w:val="001D1ABB"/>
    <w:rsid w:val="001D1F6F"/>
    <w:rsid w:val="001D211C"/>
    <w:rsid w:val="001D459F"/>
    <w:rsid w:val="001D4C37"/>
    <w:rsid w:val="001D5552"/>
    <w:rsid w:val="001D5F15"/>
    <w:rsid w:val="001D6339"/>
    <w:rsid w:val="001D64CB"/>
    <w:rsid w:val="001E0B55"/>
    <w:rsid w:val="001E0DDA"/>
    <w:rsid w:val="001E10A8"/>
    <w:rsid w:val="001E1DC0"/>
    <w:rsid w:val="001E21AA"/>
    <w:rsid w:val="001E29E6"/>
    <w:rsid w:val="001E3A62"/>
    <w:rsid w:val="001E49E1"/>
    <w:rsid w:val="001E4E15"/>
    <w:rsid w:val="001E6B07"/>
    <w:rsid w:val="001E6CF2"/>
    <w:rsid w:val="001E6DE0"/>
    <w:rsid w:val="001E76A9"/>
    <w:rsid w:val="001E7F93"/>
    <w:rsid w:val="001F034E"/>
    <w:rsid w:val="001F0F7C"/>
    <w:rsid w:val="001F2611"/>
    <w:rsid w:val="001F2CF0"/>
    <w:rsid w:val="001F30FA"/>
    <w:rsid w:val="001F5AD4"/>
    <w:rsid w:val="001F6396"/>
    <w:rsid w:val="001F7745"/>
    <w:rsid w:val="00201660"/>
    <w:rsid w:val="00201D0D"/>
    <w:rsid w:val="0020562C"/>
    <w:rsid w:val="00205FA9"/>
    <w:rsid w:val="00206A33"/>
    <w:rsid w:val="00206D92"/>
    <w:rsid w:val="00207131"/>
    <w:rsid w:val="00207B56"/>
    <w:rsid w:val="00210279"/>
    <w:rsid w:val="0021062E"/>
    <w:rsid w:val="00210993"/>
    <w:rsid w:val="00210BEF"/>
    <w:rsid w:val="00212773"/>
    <w:rsid w:val="00213518"/>
    <w:rsid w:val="00215C2A"/>
    <w:rsid w:val="0021670A"/>
    <w:rsid w:val="00216CAB"/>
    <w:rsid w:val="002170CE"/>
    <w:rsid w:val="00220672"/>
    <w:rsid w:val="002247D0"/>
    <w:rsid w:val="00224BE3"/>
    <w:rsid w:val="00224D1C"/>
    <w:rsid w:val="0022597A"/>
    <w:rsid w:val="002259F6"/>
    <w:rsid w:val="00226ECC"/>
    <w:rsid w:val="002273B7"/>
    <w:rsid w:val="002277D1"/>
    <w:rsid w:val="002300AB"/>
    <w:rsid w:val="00231AD6"/>
    <w:rsid w:val="002321CF"/>
    <w:rsid w:val="00232A58"/>
    <w:rsid w:val="00232F70"/>
    <w:rsid w:val="00233768"/>
    <w:rsid w:val="00233AD1"/>
    <w:rsid w:val="00233BEA"/>
    <w:rsid w:val="00233FFF"/>
    <w:rsid w:val="002348D7"/>
    <w:rsid w:val="0023546D"/>
    <w:rsid w:val="0023633F"/>
    <w:rsid w:val="0023732A"/>
    <w:rsid w:val="00237C8C"/>
    <w:rsid w:val="0024034B"/>
    <w:rsid w:val="00240DC2"/>
    <w:rsid w:val="00241C0F"/>
    <w:rsid w:val="00241EEE"/>
    <w:rsid w:val="002435DA"/>
    <w:rsid w:val="00243822"/>
    <w:rsid w:val="00243932"/>
    <w:rsid w:val="00243F9C"/>
    <w:rsid w:val="00243FCF"/>
    <w:rsid w:val="0024412D"/>
    <w:rsid w:val="002447F9"/>
    <w:rsid w:val="00244AB4"/>
    <w:rsid w:val="00244C6C"/>
    <w:rsid w:val="00245A96"/>
    <w:rsid w:val="00246054"/>
    <w:rsid w:val="00247E9F"/>
    <w:rsid w:val="00251927"/>
    <w:rsid w:val="00251C9B"/>
    <w:rsid w:val="0025224C"/>
    <w:rsid w:val="0025243C"/>
    <w:rsid w:val="00252CBB"/>
    <w:rsid w:val="00252F4A"/>
    <w:rsid w:val="0025449C"/>
    <w:rsid w:val="002554F1"/>
    <w:rsid w:val="002556AE"/>
    <w:rsid w:val="0025642F"/>
    <w:rsid w:val="0026033C"/>
    <w:rsid w:val="0026247A"/>
    <w:rsid w:val="002630F7"/>
    <w:rsid w:val="00264447"/>
    <w:rsid w:val="00264A67"/>
    <w:rsid w:val="00264CE3"/>
    <w:rsid w:val="002651DD"/>
    <w:rsid w:val="002655FD"/>
    <w:rsid w:val="002660C6"/>
    <w:rsid w:val="00266B24"/>
    <w:rsid w:val="00266FC7"/>
    <w:rsid w:val="002671B4"/>
    <w:rsid w:val="0026729B"/>
    <w:rsid w:val="002676EF"/>
    <w:rsid w:val="00267CF8"/>
    <w:rsid w:val="00267E1E"/>
    <w:rsid w:val="0027127C"/>
    <w:rsid w:val="0027148B"/>
    <w:rsid w:val="002738F3"/>
    <w:rsid w:val="00273DE7"/>
    <w:rsid w:val="00274F95"/>
    <w:rsid w:val="002751F4"/>
    <w:rsid w:val="00275500"/>
    <w:rsid w:val="00275A82"/>
    <w:rsid w:val="00275D54"/>
    <w:rsid w:val="0028034E"/>
    <w:rsid w:val="002805FA"/>
    <w:rsid w:val="00280774"/>
    <w:rsid w:val="002812A5"/>
    <w:rsid w:val="002814F8"/>
    <w:rsid w:val="00281952"/>
    <w:rsid w:val="002824C3"/>
    <w:rsid w:val="00282AE4"/>
    <w:rsid w:val="002839D5"/>
    <w:rsid w:val="00283CC3"/>
    <w:rsid w:val="002843C4"/>
    <w:rsid w:val="002844A8"/>
    <w:rsid w:val="002847E5"/>
    <w:rsid w:val="002851E5"/>
    <w:rsid w:val="0028575A"/>
    <w:rsid w:val="0028649C"/>
    <w:rsid w:val="0028732B"/>
    <w:rsid w:val="0029230C"/>
    <w:rsid w:val="00293840"/>
    <w:rsid w:val="002943ED"/>
    <w:rsid w:val="00294636"/>
    <w:rsid w:val="0029510A"/>
    <w:rsid w:val="00295265"/>
    <w:rsid w:val="0029535B"/>
    <w:rsid w:val="00295887"/>
    <w:rsid w:val="00295C7A"/>
    <w:rsid w:val="00296871"/>
    <w:rsid w:val="00296E37"/>
    <w:rsid w:val="00297338"/>
    <w:rsid w:val="00297420"/>
    <w:rsid w:val="002976C5"/>
    <w:rsid w:val="00297D63"/>
    <w:rsid w:val="00297DC2"/>
    <w:rsid w:val="002A04DB"/>
    <w:rsid w:val="002A08CE"/>
    <w:rsid w:val="002A2E82"/>
    <w:rsid w:val="002A33ED"/>
    <w:rsid w:val="002A352C"/>
    <w:rsid w:val="002A375C"/>
    <w:rsid w:val="002A37E4"/>
    <w:rsid w:val="002A383E"/>
    <w:rsid w:val="002A43E4"/>
    <w:rsid w:val="002A49B9"/>
    <w:rsid w:val="002A6490"/>
    <w:rsid w:val="002A6516"/>
    <w:rsid w:val="002B1000"/>
    <w:rsid w:val="002B1057"/>
    <w:rsid w:val="002B1090"/>
    <w:rsid w:val="002B138C"/>
    <w:rsid w:val="002B141D"/>
    <w:rsid w:val="002B24BF"/>
    <w:rsid w:val="002B2F6A"/>
    <w:rsid w:val="002B52F3"/>
    <w:rsid w:val="002B61B5"/>
    <w:rsid w:val="002B67B0"/>
    <w:rsid w:val="002B6DC7"/>
    <w:rsid w:val="002B7150"/>
    <w:rsid w:val="002B7830"/>
    <w:rsid w:val="002C2E87"/>
    <w:rsid w:val="002C369A"/>
    <w:rsid w:val="002C36C1"/>
    <w:rsid w:val="002C64E0"/>
    <w:rsid w:val="002C66E0"/>
    <w:rsid w:val="002C7078"/>
    <w:rsid w:val="002C7FA6"/>
    <w:rsid w:val="002D0515"/>
    <w:rsid w:val="002D0734"/>
    <w:rsid w:val="002D0D34"/>
    <w:rsid w:val="002D1B39"/>
    <w:rsid w:val="002D3F72"/>
    <w:rsid w:val="002D4651"/>
    <w:rsid w:val="002D4ACE"/>
    <w:rsid w:val="002D5F6A"/>
    <w:rsid w:val="002D68B7"/>
    <w:rsid w:val="002D6B6E"/>
    <w:rsid w:val="002D6F38"/>
    <w:rsid w:val="002D7333"/>
    <w:rsid w:val="002D7A0E"/>
    <w:rsid w:val="002E11A6"/>
    <w:rsid w:val="002E123F"/>
    <w:rsid w:val="002E14FA"/>
    <w:rsid w:val="002E241B"/>
    <w:rsid w:val="002E4D3E"/>
    <w:rsid w:val="002E5987"/>
    <w:rsid w:val="002E5E86"/>
    <w:rsid w:val="002E6069"/>
    <w:rsid w:val="002E6105"/>
    <w:rsid w:val="002E67FA"/>
    <w:rsid w:val="002E72A7"/>
    <w:rsid w:val="002F05E1"/>
    <w:rsid w:val="002F0879"/>
    <w:rsid w:val="002F0AC6"/>
    <w:rsid w:val="002F0F55"/>
    <w:rsid w:val="002F1C32"/>
    <w:rsid w:val="002F23D0"/>
    <w:rsid w:val="002F2402"/>
    <w:rsid w:val="002F29D7"/>
    <w:rsid w:val="002F2B45"/>
    <w:rsid w:val="002F3984"/>
    <w:rsid w:val="002F3F89"/>
    <w:rsid w:val="002F69D4"/>
    <w:rsid w:val="002F6C5E"/>
    <w:rsid w:val="00300C17"/>
    <w:rsid w:val="00301700"/>
    <w:rsid w:val="00302001"/>
    <w:rsid w:val="003032DA"/>
    <w:rsid w:val="00303CC5"/>
    <w:rsid w:val="00304253"/>
    <w:rsid w:val="00305569"/>
    <w:rsid w:val="0030591B"/>
    <w:rsid w:val="00305FE3"/>
    <w:rsid w:val="00306447"/>
    <w:rsid w:val="0030699E"/>
    <w:rsid w:val="00306B7E"/>
    <w:rsid w:val="00307544"/>
    <w:rsid w:val="003077B5"/>
    <w:rsid w:val="00307A4A"/>
    <w:rsid w:val="00310C84"/>
    <w:rsid w:val="0031147F"/>
    <w:rsid w:val="00312071"/>
    <w:rsid w:val="00312188"/>
    <w:rsid w:val="003123AB"/>
    <w:rsid w:val="00312DFB"/>
    <w:rsid w:val="0031312D"/>
    <w:rsid w:val="00313197"/>
    <w:rsid w:val="00313C94"/>
    <w:rsid w:val="00315B15"/>
    <w:rsid w:val="003162E4"/>
    <w:rsid w:val="00317A09"/>
    <w:rsid w:val="00317B57"/>
    <w:rsid w:val="00320102"/>
    <w:rsid w:val="0032021A"/>
    <w:rsid w:val="00320C7E"/>
    <w:rsid w:val="0032113F"/>
    <w:rsid w:val="00321612"/>
    <w:rsid w:val="003218A2"/>
    <w:rsid w:val="0032289C"/>
    <w:rsid w:val="003229C5"/>
    <w:rsid w:val="00322CC9"/>
    <w:rsid w:val="003233D6"/>
    <w:rsid w:val="00323D60"/>
    <w:rsid w:val="00324878"/>
    <w:rsid w:val="00324AAC"/>
    <w:rsid w:val="00325DA1"/>
    <w:rsid w:val="0032615C"/>
    <w:rsid w:val="00326DAE"/>
    <w:rsid w:val="0032786D"/>
    <w:rsid w:val="003304CC"/>
    <w:rsid w:val="00330A11"/>
    <w:rsid w:val="00330EAB"/>
    <w:rsid w:val="00331517"/>
    <w:rsid w:val="00331BAA"/>
    <w:rsid w:val="00332867"/>
    <w:rsid w:val="003331F7"/>
    <w:rsid w:val="003332A7"/>
    <w:rsid w:val="003332BD"/>
    <w:rsid w:val="00333C6A"/>
    <w:rsid w:val="0033417B"/>
    <w:rsid w:val="0033455F"/>
    <w:rsid w:val="003351C0"/>
    <w:rsid w:val="003365E9"/>
    <w:rsid w:val="00336B09"/>
    <w:rsid w:val="0033753D"/>
    <w:rsid w:val="0033783E"/>
    <w:rsid w:val="00337D99"/>
    <w:rsid w:val="00340387"/>
    <w:rsid w:val="00340BFB"/>
    <w:rsid w:val="00341195"/>
    <w:rsid w:val="003413C0"/>
    <w:rsid w:val="00341D12"/>
    <w:rsid w:val="00341EC6"/>
    <w:rsid w:val="0034268F"/>
    <w:rsid w:val="0034282A"/>
    <w:rsid w:val="00342DCF"/>
    <w:rsid w:val="00343520"/>
    <w:rsid w:val="003435F6"/>
    <w:rsid w:val="0034378A"/>
    <w:rsid w:val="00345E5F"/>
    <w:rsid w:val="0034603F"/>
    <w:rsid w:val="00346E9D"/>
    <w:rsid w:val="00346F63"/>
    <w:rsid w:val="003472BF"/>
    <w:rsid w:val="00350CAA"/>
    <w:rsid w:val="00350D01"/>
    <w:rsid w:val="003513FC"/>
    <w:rsid w:val="003523F5"/>
    <w:rsid w:val="0035292E"/>
    <w:rsid w:val="003547C2"/>
    <w:rsid w:val="00355F50"/>
    <w:rsid w:val="00356412"/>
    <w:rsid w:val="00357411"/>
    <w:rsid w:val="00357468"/>
    <w:rsid w:val="003574EF"/>
    <w:rsid w:val="0036105F"/>
    <w:rsid w:val="003637B4"/>
    <w:rsid w:val="0036393B"/>
    <w:rsid w:val="00363D82"/>
    <w:rsid w:val="00363D96"/>
    <w:rsid w:val="003642C4"/>
    <w:rsid w:val="00364F2C"/>
    <w:rsid w:val="003651FE"/>
    <w:rsid w:val="003657E7"/>
    <w:rsid w:val="00365C10"/>
    <w:rsid w:val="00366516"/>
    <w:rsid w:val="00367182"/>
    <w:rsid w:val="0036759C"/>
    <w:rsid w:val="00370358"/>
    <w:rsid w:val="0037055A"/>
    <w:rsid w:val="003708A9"/>
    <w:rsid w:val="00370FE1"/>
    <w:rsid w:val="00371653"/>
    <w:rsid w:val="003717E7"/>
    <w:rsid w:val="00371A37"/>
    <w:rsid w:val="00371A49"/>
    <w:rsid w:val="00371B12"/>
    <w:rsid w:val="00374017"/>
    <w:rsid w:val="003746D9"/>
    <w:rsid w:val="00374D65"/>
    <w:rsid w:val="00375F66"/>
    <w:rsid w:val="0037688E"/>
    <w:rsid w:val="00377287"/>
    <w:rsid w:val="003772F0"/>
    <w:rsid w:val="00380855"/>
    <w:rsid w:val="00380A2E"/>
    <w:rsid w:val="00380B38"/>
    <w:rsid w:val="00380BBE"/>
    <w:rsid w:val="003815D1"/>
    <w:rsid w:val="00382DA7"/>
    <w:rsid w:val="00382F4D"/>
    <w:rsid w:val="00383363"/>
    <w:rsid w:val="0038346C"/>
    <w:rsid w:val="0038366C"/>
    <w:rsid w:val="00383EC6"/>
    <w:rsid w:val="00384ED9"/>
    <w:rsid w:val="00385635"/>
    <w:rsid w:val="00385B4E"/>
    <w:rsid w:val="00390445"/>
    <w:rsid w:val="00390DA9"/>
    <w:rsid w:val="003913DE"/>
    <w:rsid w:val="00391495"/>
    <w:rsid w:val="00391647"/>
    <w:rsid w:val="0039188F"/>
    <w:rsid w:val="00391CAC"/>
    <w:rsid w:val="003920FA"/>
    <w:rsid w:val="0039236A"/>
    <w:rsid w:val="00392E17"/>
    <w:rsid w:val="0039433E"/>
    <w:rsid w:val="00394E48"/>
    <w:rsid w:val="00395514"/>
    <w:rsid w:val="003964CE"/>
    <w:rsid w:val="00397E3E"/>
    <w:rsid w:val="003A0364"/>
    <w:rsid w:val="003A0600"/>
    <w:rsid w:val="003A12F6"/>
    <w:rsid w:val="003A1DD7"/>
    <w:rsid w:val="003A24B4"/>
    <w:rsid w:val="003A2A33"/>
    <w:rsid w:val="003A2AE6"/>
    <w:rsid w:val="003A2FFC"/>
    <w:rsid w:val="003A3B0E"/>
    <w:rsid w:val="003A4447"/>
    <w:rsid w:val="003A4E03"/>
    <w:rsid w:val="003A57FD"/>
    <w:rsid w:val="003A5AEF"/>
    <w:rsid w:val="003A5CCD"/>
    <w:rsid w:val="003A7F7B"/>
    <w:rsid w:val="003B1969"/>
    <w:rsid w:val="003B2E5D"/>
    <w:rsid w:val="003B483F"/>
    <w:rsid w:val="003B4958"/>
    <w:rsid w:val="003B51D0"/>
    <w:rsid w:val="003B525C"/>
    <w:rsid w:val="003B5302"/>
    <w:rsid w:val="003B5805"/>
    <w:rsid w:val="003B5AEF"/>
    <w:rsid w:val="003B6661"/>
    <w:rsid w:val="003B7261"/>
    <w:rsid w:val="003C0761"/>
    <w:rsid w:val="003C1A75"/>
    <w:rsid w:val="003C37D1"/>
    <w:rsid w:val="003C39EB"/>
    <w:rsid w:val="003C3B0A"/>
    <w:rsid w:val="003C42A6"/>
    <w:rsid w:val="003C4721"/>
    <w:rsid w:val="003C4E37"/>
    <w:rsid w:val="003C5DE9"/>
    <w:rsid w:val="003C6AE5"/>
    <w:rsid w:val="003C6DB4"/>
    <w:rsid w:val="003C7424"/>
    <w:rsid w:val="003D10C9"/>
    <w:rsid w:val="003D130E"/>
    <w:rsid w:val="003D18BE"/>
    <w:rsid w:val="003D190B"/>
    <w:rsid w:val="003D2F04"/>
    <w:rsid w:val="003D34A5"/>
    <w:rsid w:val="003D3EC4"/>
    <w:rsid w:val="003D4139"/>
    <w:rsid w:val="003D4347"/>
    <w:rsid w:val="003D4A00"/>
    <w:rsid w:val="003D4E4A"/>
    <w:rsid w:val="003D51B6"/>
    <w:rsid w:val="003D550B"/>
    <w:rsid w:val="003D57C4"/>
    <w:rsid w:val="003D5879"/>
    <w:rsid w:val="003D5905"/>
    <w:rsid w:val="003D6BAF"/>
    <w:rsid w:val="003D6F77"/>
    <w:rsid w:val="003D7CB8"/>
    <w:rsid w:val="003D7EB3"/>
    <w:rsid w:val="003E0BBE"/>
    <w:rsid w:val="003E13EE"/>
    <w:rsid w:val="003E2F89"/>
    <w:rsid w:val="003E3CFE"/>
    <w:rsid w:val="003E43D4"/>
    <w:rsid w:val="003E4A90"/>
    <w:rsid w:val="003E53BA"/>
    <w:rsid w:val="003E5A17"/>
    <w:rsid w:val="003E5FC5"/>
    <w:rsid w:val="003E6333"/>
    <w:rsid w:val="003E670F"/>
    <w:rsid w:val="003E6743"/>
    <w:rsid w:val="003E71C4"/>
    <w:rsid w:val="003F0531"/>
    <w:rsid w:val="003F1216"/>
    <w:rsid w:val="003F13DF"/>
    <w:rsid w:val="003F15F1"/>
    <w:rsid w:val="003F1B95"/>
    <w:rsid w:val="003F22A7"/>
    <w:rsid w:val="003F2963"/>
    <w:rsid w:val="003F2B0D"/>
    <w:rsid w:val="003F2CA4"/>
    <w:rsid w:val="003F31FC"/>
    <w:rsid w:val="003F3A41"/>
    <w:rsid w:val="003F3BCB"/>
    <w:rsid w:val="003F40F6"/>
    <w:rsid w:val="003F41D6"/>
    <w:rsid w:val="003F44F8"/>
    <w:rsid w:val="003F4A8E"/>
    <w:rsid w:val="003F4EBF"/>
    <w:rsid w:val="003F4F28"/>
    <w:rsid w:val="003F523E"/>
    <w:rsid w:val="003F5469"/>
    <w:rsid w:val="003F6D7F"/>
    <w:rsid w:val="003F706C"/>
    <w:rsid w:val="003F747B"/>
    <w:rsid w:val="003F74E3"/>
    <w:rsid w:val="003F7647"/>
    <w:rsid w:val="003F7AD1"/>
    <w:rsid w:val="003F7D9A"/>
    <w:rsid w:val="00400083"/>
    <w:rsid w:val="0040082B"/>
    <w:rsid w:val="00400C6F"/>
    <w:rsid w:val="00400F9D"/>
    <w:rsid w:val="00401507"/>
    <w:rsid w:val="00401593"/>
    <w:rsid w:val="00401DC9"/>
    <w:rsid w:val="00403B04"/>
    <w:rsid w:val="00403F10"/>
    <w:rsid w:val="0040438D"/>
    <w:rsid w:val="004049CA"/>
    <w:rsid w:val="00404BFD"/>
    <w:rsid w:val="00404CAE"/>
    <w:rsid w:val="0040557A"/>
    <w:rsid w:val="00405675"/>
    <w:rsid w:val="004075EC"/>
    <w:rsid w:val="004100A0"/>
    <w:rsid w:val="00410972"/>
    <w:rsid w:val="00411A06"/>
    <w:rsid w:val="0041226C"/>
    <w:rsid w:val="004129BC"/>
    <w:rsid w:val="004139AA"/>
    <w:rsid w:val="004139EF"/>
    <w:rsid w:val="0041533D"/>
    <w:rsid w:val="0041554D"/>
    <w:rsid w:val="004155B4"/>
    <w:rsid w:val="00416052"/>
    <w:rsid w:val="00416764"/>
    <w:rsid w:val="00416936"/>
    <w:rsid w:val="0041798A"/>
    <w:rsid w:val="00417CD9"/>
    <w:rsid w:val="004204FA"/>
    <w:rsid w:val="00420DB3"/>
    <w:rsid w:val="004216B6"/>
    <w:rsid w:val="004219D0"/>
    <w:rsid w:val="00422B0C"/>
    <w:rsid w:val="004230D2"/>
    <w:rsid w:val="00423B70"/>
    <w:rsid w:val="00424189"/>
    <w:rsid w:val="00424BB6"/>
    <w:rsid w:val="004250C5"/>
    <w:rsid w:val="00425293"/>
    <w:rsid w:val="00425524"/>
    <w:rsid w:val="00425A65"/>
    <w:rsid w:val="0042759B"/>
    <w:rsid w:val="004279D0"/>
    <w:rsid w:val="00427CA4"/>
    <w:rsid w:val="0043043F"/>
    <w:rsid w:val="0043045A"/>
    <w:rsid w:val="004308E3"/>
    <w:rsid w:val="0043149D"/>
    <w:rsid w:val="00432483"/>
    <w:rsid w:val="00432A7D"/>
    <w:rsid w:val="004334C9"/>
    <w:rsid w:val="0043390E"/>
    <w:rsid w:val="00434096"/>
    <w:rsid w:val="004359B5"/>
    <w:rsid w:val="00435B81"/>
    <w:rsid w:val="00435F8A"/>
    <w:rsid w:val="00436252"/>
    <w:rsid w:val="0043694F"/>
    <w:rsid w:val="00437211"/>
    <w:rsid w:val="004402D5"/>
    <w:rsid w:val="004408B8"/>
    <w:rsid w:val="0044090D"/>
    <w:rsid w:val="004414CB"/>
    <w:rsid w:val="00441D5D"/>
    <w:rsid w:val="004435D4"/>
    <w:rsid w:val="00443FC9"/>
    <w:rsid w:val="00444805"/>
    <w:rsid w:val="00445186"/>
    <w:rsid w:val="00445CE2"/>
    <w:rsid w:val="00446359"/>
    <w:rsid w:val="0044709B"/>
    <w:rsid w:val="00447570"/>
    <w:rsid w:val="00447F66"/>
    <w:rsid w:val="0045065C"/>
    <w:rsid w:val="00450AAB"/>
    <w:rsid w:val="00452934"/>
    <w:rsid w:val="00452DA1"/>
    <w:rsid w:val="00453AF2"/>
    <w:rsid w:val="004544A6"/>
    <w:rsid w:val="00454590"/>
    <w:rsid w:val="0045500E"/>
    <w:rsid w:val="00455AAB"/>
    <w:rsid w:val="00455CA1"/>
    <w:rsid w:val="00455E7E"/>
    <w:rsid w:val="00456E71"/>
    <w:rsid w:val="004608C3"/>
    <w:rsid w:val="0046221B"/>
    <w:rsid w:val="004655FE"/>
    <w:rsid w:val="00465F97"/>
    <w:rsid w:val="00466608"/>
    <w:rsid w:val="00466AD6"/>
    <w:rsid w:val="00467012"/>
    <w:rsid w:val="004701D1"/>
    <w:rsid w:val="00470990"/>
    <w:rsid w:val="00470CF5"/>
    <w:rsid w:val="00472459"/>
    <w:rsid w:val="004727CC"/>
    <w:rsid w:val="0047292E"/>
    <w:rsid w:val="00472CB5"/>
    <w:rsid w:val="00473E13"/>
    <w:rsid w:val="004745DC"/>
    <w:rsid w:val="0047477C"/>
    <w:rsid w:val="004755F7"/>
    <w:rsid w:val="00475C87"/>
    <w:rsid w:val="00475DFD"/>
    <w:rsid w:val="00476A28"/>
    <w:rsid w:val="00476FC1"/>
    <w:rsid w:val="004779CC"/>
    <w:rsid w:val="0048005D"/>
    <w:rsid w:val="004803B9"/>
    <w:rsid w:val="00480B77"/>
    <w:rsid w:val="004812C9"/>
    <w:rsid w:val="00481E3D"/>
    <w:rsid w:val="00481F69"/>
    <w:rsid w:val="004828A9"/>
    <w:rsid w:val="004829A2"/>
    <w:rsid w:val="00483E3E"/>
    <w:rsid w:val="00483EF5"/>
    <w:rsid w:val="00483FE5"/>
    <w:rsid w:val="00484691"/>
    <w:rsid w:val="00486DD7"/>
    <w:rsid w:val="004871BD"/>
    <w:rsid w:val="00487372"/>
    <w:rsid w:val="00490543"/>
    <w:rsid w:val="004922E9"/>
    <w:rsid w:val="00492B9A"/>
    <w:rsid w:val="00493BE3"/>
    <w:rsid w:val="00495A82"/>
    <w:rsid w:val="00495C7C"/>
    <w:rsid w:val="004969CB"/>
    <w:rsid w:val="00496B54"/>
    <w:rsid w:val="00496CDB"/>
    <w:rsid w:val="0049774E"/>
    <w:rsid w:val="004978E2"/>
    <w:rsid w:val="00497F22"/>
    <w:rsid w:val="004A0260"/>
    <w:rsid w:val="004A0DAC"/>
    <w:rsid w:val="004A250E"/>
    <w:rsid w:val="004A4BDE"/>
    <w:rsid w:val="004A5879"/>
    <w:rsid w:val="004A5B46"/>
    <w:rsid w:val="004A5C8F"/>
    <w:rsid w:val="004A6081"/>
    <w:rsid w:val="004A61B1"/>
    <w:rsid w:val="004A677B"/>
    <w:rsid w:val="004A7F6F"/>
    <w:rsid w:val="004B00E3"/>
    <w:rsid w:val="004B0E0A"/>
    <w:rsid w:val="004B135C"/>
    <w:rsid w:val="004B170E"/>
    <w:rsid w:val="004B19AD"/>
    <w:rsid w:val="004B1D44"/>
    <w:rsid w:val="004B38FE"/>
    <w:rsid w:val="004B3E9B"/>
    <w:rsid w:val="004B5529"/>
    <w:rsid w:val="004B63A1"/>
    <w:rsid w:val="004B63F6"/>
    <w:rsid w:val="004B74B3"/>
    <w:rsid w:val="004B785D"/>
    <w:rsid w:val="004C09E4"/>
    <w:rsid w:val="004C0B7E"/>
    <w:rsid w:val="004C0E9E"/>
    <w:rsid w:val="004C129A"/>
    <w:rsid w:val="004C12C6"/>
    <w:rsid w:val="004C2C6E"/>
    <w:rsid w:val="004C329D"/>
    <w:rsid w:val="004C3B5F"/>
    <w:rsid w:val="004C3E16"/>
    <w:rsid w:val="004C4CB9"/>
    <w:rsid w:val="004C5E95"/>
    <w:rsid w:val="004C605C"/>
    <w:rsid w:val="004C6919"/>
    <w:rsid w:val="004C6E73"/>
    <w:rsid w:val="004C75F6"/>
    <w:rsid w:val="004D03B9"/>
    <w:rsid w:val="004D1237"/>
    <w:rsid w:val="004D1E7E"/>
    <w:rsid w:val="004D3298"/>
    <w:rsid w:val="004D3E08"/>
    <w:rsid w:val="004D427F"/>
    <w:rsid w:val="004D494C"/>
    <w:rsid w:val="004D4D3D"/>
    <w:rsid w:val="004D5158"/>
    <w:rsid w:val="004D57D7"/>
    <w:rsid w:val="004D5FC3"/>
    <w:rsid w:val="004D66FA"/>
    <w:rsid w:val="004D73D6"/>
    <w:rsid w:val="004E0463"/>
    <w:rsid w:val="004E1406"/>
    <w:rsid w:val="004E4240"/>
    <w:rsid w:val="004E5FFA"/>
    <w:rsid w:val="004E7288"/>
    <w:rsid w:val="004E7829"/>
    <w:rsid w:val="004E7C44"/>
    <w:rsid w:val="004F18CF"/>
    <w:rsid w:val="004F1B8E"/>
    <w:rsid w:val="004F1C27"/>
    <w:rsid w:val="004F21CE"/>
    <w:rsid w:val="004F3A53"/>
    <w:rsid w:val="004F7BBE"/>
    <w:rsid w:val="004F7CEC"/>
    <w:rsid w:val="004F7D46"/>
    <w:rsid w:val="005008AD"/>
    <w:rsid w:val="00500E30"/>
    <w:rsid w:val="00502312"/>
    <w:rsid w:val="005030CA"/>
    <w:rsid w:val="00505B42"/>
    <w:rsid w:val="0050761C"/>
    <w:rsid w:val="0051079C"/>
    <w:rsid w:val="00510DEF"/>
    <w:rsid w:val="0051112C"/>
    <w:rsid w:val="0051162D"/>
    <w:rsid w:val="00511DA1"/>
    <w:rsid w:val="005135B9"/>
    <w:rsid w:val="00514B21"/>
    <w:rsid w:val="00514BE2"/>
    <w:rsid w:val="00514D09"/>
    <w:rsid w:val="00516ACB"/>
    <w:rsid w:val="00516DE7"/>
    <w:rsid w:val="00520097"/>
    <w:rsid w:val="00520696"/>
    <w:rsid w:val="005216FA"/>
    <w:rsid w:val="00521B81"/>
    <w:rsid w:val="00522B1D"/>
    <w:rsid w:val="00523239"/>
    <w:rsid w:val="005240F7"/>
    <w:rsid w:val="005255F4"/>
    <w:rsid w:val="00526D04"/>
    <w:rsid w:val="005271DA"/>
    <w:rsid w:val="00531B78"/>
    <w:rsid w:val="005320CC"/>
    <w:rsid w:val="00532642"/>
    <w:rsid w:val="00532843"/>
    <w:rsid w:val="00532A0A"/>
    <w:rsid w:val="00533318"/>
    <w:rsid w:val="00534718"/>
    <w:rsid w:val="00534AA6"/>
    <w:rsid w:val="0053558E"/>
    <w:rsid w:val="00535AA8"/>
    <w:rsid w:val="00536519"/>
    <w:rsid w:val="005369EB"/>
    <w:rsid w:val="00536A8B"/>
    <w:rsid w:val="00537BA4"/>
    <w:rsid w:val="0054139F"/>
    <w:rsid w:val="005416BF"/>
    <w:rsid w:val="005417AA"/>
    <w:rsid w:val="00541827"/>
    <w:rsid w:val="00542618"/>
    <w:rsid w:val="00542B6A"/>
    <w:rsid w:val="005439D8"/>
    <w:rsid w:val="00543A2E"/>
    <w:rsid w:val="00543CCE"/>
    <w:rsid w:val="00543F06"/>
    <w:rsid w:val="00544655"/>
    <w:rsid w:val="00544C4F"/>
    <w:rsid w:val="005456D7"/>
    <w:rsid w:val="00545CF3"/>
    <w:rsid w:val="005461AD"/>
    <w:rsid w:val="00546FF4"/>
    <w:rsid w:val="00550783"/>
    <w:rsid w:val="005513E3"/>
    <w:rsid w:val="00551ED3"/>
    <w:rsid w:val="0055225A"/>
    <w:rsid w:val="00553559"/>
    <w:rsid w:val="00554DAB"/>
    <w:rsid w:val="00557211"/>
    <w:rsid w:val="0055778A"/>
    <w:rsid w:val="00560DE5"/>
    <w:rsid w:val="00560E55"/>
    <w:rsid w:val="00560E8E"/>
    <w:rsid w:val="00561CDC"/>
    <w:rsid w:val="00561E6D"/>
    <w:rsid w:val="00563F20"/>
    <w:rsid w:val="0056475F"/>
    <w:rsid w:val="00565B90"/>
    <w:rsid w:val="00565F1F"/>
    <w:rsid w:val="00567812"/>
    <w:rsid w:val="005711D9"/>
    <w:rsid w:val="005712BA"/>
    <w:rsid w:val="00571723"/>
    <w:rsid w:val="00571A09"/>
    <w:rsid w:val="0057255A"/>
    <w:rsid w:val="00572AAF"/>
    <w:rsid w:val="005743E5"/>
    <w:rsid w:val="00574500"/>
    <w:rsid w:val="00574D77"/>
    <w:rsid w:val="00574F16"/>
    <w:rsid w:val="005759C5"/>
    <w:rsid w:val="00575A5C"/>
    <w:rsid w:val="00577177"/>
    <w:rsid w:val="0057721B"/>
    <w:rsid w:val="00580BC4"/>
    <w:rsid w:val="00581132"/>
    <w:rsid w:val="005815AD"/>
    <w:rsid w:val="005816FF"/>
    <w:rsid w:val="00581879"/>
    <w:rsid w:val="005823B2"/>
    <w:rsid w:val="00582A7E"/>
    <w:rsid w:val="005836E5"/>
    <w:rsid w:val="005843F9"/>
    <w:rsid w:val="00584F1F"/>
    <w:rsid w:val="0058559E"/>
    <w:rsid w:val="00585F41"/>
    <w:rsid w:val="0058640C"/>
    <w:rsid w:val="0058641E"/>
    <w:rsid w:val="00586680"/>
    <w:rsid w:val="005867F5"/>
    <w:rsid w:val="005871B4"/>
    <w:rsid w:val="005871B6"/>
    <w:rsid w:val="0059061E"/>
    <w:rsid w:val="00590951"/>
    <w:rsid w:val="00590E10"/>
    <w:rsid w:val="00590FF2"/>
    <w:rsid w:val="00591875"/>
    <w:rsid w:val="00592233"/>
    <w:rsid w:val="00592618"/>
    <w:rsid w:val="00592F76"/>
    <w:rsid w:val="00592FF8"/>
    <w:rsid w:val="0059358F"/>
    <w:rsid w:val="00593B79"/>
    <w:rsid w:val="00595646"/>
    <w:rsid w:val="00595D4D"/>
    <w:rsid w:val="005969A1"/>
    <w:rsid w:val="005978BD"/>
    <w:rsid w:val="00597AF8"/>
    <w:rsid w:val="005A126A"/>
    <w:rsid w:val="005A1D11"/>
    <w:rsid w:val="005A2BCA"/>
    <w:rsid w:val="005A305D"/>
    <w:rsid w:val="005A38A5"/>
    <w:rsid w:val="005A3C75"/>
    <w:rsid w:val="005A450D"/>
    <w:rsid w:val="005A6929"/>
    <w:rsid w:val="005A746F"/>
    <w:rsid w:val="005A7565"/>
    <w:rsid w:val="005B0411"/>
    <w:rsid w:val="005B087F"/>
    <w:rsid w:val="005B0BA3"/>
    <w:rsid w:val="005B1930"/>
    <w:rsid w:val="005B1967"/>
    <w:rsid w:val="005B2010"/>
    <w:rsid w:val="005B27AB"/>
    <w:rsid w:val="005B2DD3"/>
    <w:rsid w:val="005B34A2"/>
    <w:rsid w:val="005B397F"/>
    <w:rsid w:val="005B42D2"/>
    <w:rsid w:val="005B5DE7"/>
    <w:rsid w:val="005B5E50"/>
    <w:rsid w:val="005B60A8"/>
    <w:rsid w:val="005B63E0"/>
    <w:rsid w:val="005B6A37"/>
    <w:rsid w:val="005B6B84"/>
    <w:rsid w:val="005B6D0E"/>
    <w:rsid w:val="005B7072"/>
    <w:rsid w:val="005B7719"/>
    <w:rsid w:val="005B7D82"/>
    <w:rsid w:val="005C19BE"/>
    <w:rsid w:val="005C1BEA"/>
    <w:rsid w:val="005C2731"/>
    <w:rsid w:val="005C31EE"/>
    <w:rsid w:val="005C4B52"/>
    <w:rsid w:val="005C5DB7"/>
    <w:rsid w:val="005C6A78"/>
    <w:rsid w:val="005C6EB5"/>
    <w:rsid w:val="005C7068"/>
    <w:rsid w:val="005C7210"/>
    <w:rsid w:val="005C786B"/>
    <w:rsid w:val="005D1C68"/>
    <w:rsid w:val="005D1EE7"/>
    <w:rsid w:val="005D21E0"/>
    <w:rsid w:val="005D56D8"/>
    <w:rsid w:val="005D690F"/>
    <w:rsid w:val="005D6A43"/>
    <w:rsid w:val="005D7695"/>
    <w:rsid w:val="005E0074"/>
    <w:rsid w:val="005E10F3"/>
    <w:rsid w:val="005E1754"/>
    <w:rsid w:val="005E1D51"/>
    <w:rsid w:val="005E2763"/>
    <w:rsid w:val="005E300A"/>
    <w:rsid w:val="005E4990"/>
    <w:rsid w:val="005E4B04"/>
    <w:rsid w:val="005E4DED"/>
    <w:rsid w:val="005E5579"/>
    <w:rsid w:val="005E5A2C"/>
    <w:rsid w:val="005F02C4"/>
    <w:rsid w:val="005F0F2E"/>
    <w:rsid w:val="005F1696"/>
    <w:rsid w:val="005F175A"/>
    <w:rsid w:val="005F27FF"/>
    <w:rsid w:val="005F2C51"/>
    <w:rsid w:val="005F4342"/>
    <w:rsid w:val="005F43E8"/>
    <w:rsid w:val="005F4A96"/>
    <w:rsid w:val="005F5AAF"/>
    <w:rsid w:val="005F6780"/>
    <w:rsid w:val="005F7581"/>
    <w:rsid w:val="005F7F59"/>
    <w:rsid w:val="00601FAD"/>
    <w:rsid w:val="00602B3C"/>
    <w:rsid w:val="00602D06"/>
    <w:rsid w:val="00603B7E"/>
    <w:rsid w:val="00603E7C"/>
    <w:rsid w:val="0060479F"/>
    <w:rsid w:val="006049BD"/>
    <w:rsid w:val="006049C5"/>
    <w:rsid w:val="00606353"/>
    <w:rsid w:val="00606CD4"/>
    <w:rsid w:val="00607CD8"/>
    <w:rsid w:val="00610573"/>
    <w:rsid w:val="00610CFB"/>
    <w:rsid w:val="00610EEA"/>
    <w:rsid w:val="006113A5"/>
    <w:rsid w:val="0061229B"/>
    <w:rsid w:val="006126C1"/>
    <w:rsid w:val="006142E7"/>
    <w:rsid w:val="006144E7"/>
    <w:rsid w:val="0061608B"/>
    <w:rsid w:val="0061610D"/>
    <w:rsid w:val="00616413"/>
    <w:rsid w:val="006165A8"/>
    <w:rsid w:val="00616A2F"/>
    <w:rsid w:val="0061753C"/>
    <w:rsid w:val="00620357"/>
    <w:rsid w:val="00620893"/>
    <w:rsid w:val="00621CA8"/>
    <w:rsid w:val="00622053"/>
    <w:rsid w:val="00622296"/>
    <w:rsid w:val="0062287F"/>
    <w:rsid w:val="00623F08"/>
    <w:rsid w:val="00624AB9"/>
    <w:rsid w:val="00624F3C"/>
    <w:rsid w:val="00624F8D"/>
    <w:rsid w:val="006256B2"/>
    <w:rsid w:val="00627499"/>
    <w:rsid w:val="006279BB"/>
    <w:rsid w:val="00627C15"/>
    <w:rsid w:val="00630BC3"/>
    <w:rsid w:val="00630CA1"/>
    <w:rsid w:val="00631029"/>
    <w:rsid w:val="00631117"/>
    <w:rsid w:val="0063188C"/>
    <w:rsid w:val="00631BD3"/>
    <w:rsid w:val="00632564"/>
    <w:rsid w:val="00632BCD"/>
    <w:rsid w:val="00632DD5"/>
    <w:rsid w:val="0063313F"/>
    <w:rsid w:val="0063472E"/>
    <w:rsid w:val="00634A33"/>
    <w:rsid w:val="00634DB8"/>
    <w:rsid w:val="00635953"/>
    <w:rsid w:val="00635CF3"/>
    <w:rsid w:val="00635E22"/>
    <w:rsid w:val="006402EE"/>
    <w:rsid w:val="00640B24"/>
    <w:rsid w:val="0064102C"/>
    <w:rsid w:val="0064148E"/>
    <w:rsid w:val="00641C23"/>
    <w:rsid w:val="006429F1"/>
    <w:rsid w:val="00642C99"/>
    <w:rsid w:val="006434E5"/>
    <w:rsid w:val="00643DAD"/>
    <w:rsid w:val="00644D5F"/>
    <w:rsid w:val="00645894"/>
    <w:rsid w:val="00646E84"/>
    <w:rsid w:val="006471D4"/>
    <w:rsid w:val="0064744D"/>
    <w:rsid w:val="00647B2E"/>
    <w:rsid w:val="00650684"/>
    <w:rsid w:val="0065171F"/>
    <w:rsid w:val="00652043"/>
    <w:rsid w:val="00653673"/>
    <w:rsid w:val="00653F48"/>
    <w:rsid w:val="00654213"/>
    <w:rsid w:val="00654A7F"/>
    <w:rsid w:val="00655EED"/>
    <w:rsid w:val="006566B3"/>
    <w:rsid w:val="006566C6"/>
    <w:rsid w:val="00656BFC"/>
    <w:rsid w:val="006576FF"/>
    <w:rsid w:val="00657E21"/>
    <w:rsid w:val="00657EB5"/>
    <w:rsid w:val="00660224"/>
    <w:rsid w:val="006609B0"/>
    <w:rsid w:val="006618B8"/>
    <w:rsid w:val="006649CD"/>
    <w:rsid w:val="006657F7"/>
    <w:rsid w:val="00665919"/>
    <w:rsid w:val="00665C77"/>
    <w:rsid w:val="00666D08"/>
    <w:rsid w:val="00666FEF"/>
    <w:rsid w:val="00667E19"/>
    <w:rsid w:val="00670320"/>
    <w:rsid w:val="00670763"/>
    <w:rsid w:val="006708CA"/>
    <w:rsid w:val="00670921"/>
    <w:rsid w:val="00670B12"/>
    <w:rsid w:val="00670DF7"/>
    <w:rsid w:val="00671190"/>
    <w:rsid w:val="00672195"/>
    <w:rsid w:val="00672BF3"/>
    <w:rsid w:val="00672CED"/>
    <w:rsid w:val="00672E49"/>
    <w:rsid w:val="0067304A"/>
    <w:rsid w:val="006738E5"/>
    <w:rsid w:val="00675966"/>
    <w:rsid w:val="006760BE"/>
    <w:rsid w:val="0067625B"/>
    <w:rsid w:val="006779D6"/>
    <w:rsid w:val="00680447"/>
    <w:rsid w:val="0068047A"/>
    <w:rsid w:val="00680FC4"/>
    <w:rsid w:val="00681734"/>
    <w:rsid w:val="00682620"/>
    <w:rsid w:val="00682AC3"/>
    <w:rsid w:val="00682B49"/>
    <w:rsid w:val="006831FC"/>
    <w:rsid w:val="00683E9B"/>
    <w:rsid w:val="006852F6"/>
    <w:rsid w:val="00685A36"/>
    <w:rsid w:val="00685CD7"/>
    <w:rsid w:val="00686C86"/>
    <w:rsid w:val="00686D2B"/>
    <w:rsid w:val="006906C4"/>
    <w:rsid w:val="00690AA5"/>
    <w:rsid w:val="006923DD"/>
    <w:rsid w:val="00694D7C"/>
    <w:rsid w:val="00695FFB"/>
    <w:rsid w:val="006977AB"/>
    <w:rsid w:val="0069786F"/>
    <w:rsid w:val="006A0189"/>
    <w:rsid w:val="006A0724"/>
    <w:rsid w:val="006A0C62"/>
    <w:rsid w:val="006A191C"/>
    <w:rsid w:val="006A1B85"/>
    <w:rsid w:val="006A1B9B"/>
    <w:rsid w:val="006A2776"/>
    <w:rsid w:val="006A2899"/>
    <w:rsid w:val="006A29BB"/>
    <w:rsid w:val="006A2F96"/>
    <w:rsid w:val="006A3355"/>
    <w:rsid w:val="006A3389"/>
    <w:rsid w:val="006A39A5"/>
    <w:rsid w:val="006A3C90"/>
    <w:rsid w:val="006A3DFB"/>
    <w:rsid w:val="006A425A"/>
    <w:rsid w:val="006A4B59"/>
    <w:rsid w:val="006A4EA2"/>
    <w:rsid w:val="006A57B0"/>
    <w:rsid w:val="006A58FE"/>
    <w:rsid w:val="006A5E87"/>
    <w:rsid w:val="006A6ED0"/>
    <w:rsid w:val="006A749C"/>
    <w:rsid w:val="006B04A2"/>
    <w:rsid w:val="006B04C7"/>
    <w:rsid w:val="006B0566"/>
    <w:rsid w:val="006B0D0E"/>
    <w:rsid w:val="006B295C"/>
    <w:rsid w:val="006B2C4A"/>
    <w:rsid w:val="006B3060"/>
    <w:rsid w:val="006B3694"/>
    <w:rsid w:val="006B3A46"/>
    <w:rsid w:val="006B46BB"/>
    <w:rsid w:val="006B493C"/>
    <w:rsid w:val="006B57D5"/>
    <w:rsid w:val="006B60EF"/>
    <w:rsid w:val="006B66A6"/>
    <w:rsid w:val="006B6952"/>
    <w:rsid w:val="006B6ADC"/>
    <w:rsid w:val="006B7E8B"/>
    <w:rsid w:val="006B7FBA"/>
    <w:rsid w:val="006C09C5"/>
    <w:rsid w:val="006C1EE2"/>
    <w:rsid w:val="006C3F92"/>
    <w:rsid w:val="006C402F"/>
    <w:rsid w:val="006C451F"/>
    <w:rsid w:val="006C4B96"/>
    <w:rsid w:val="006C5354"/>
    <w:rsid w:val="006C5457"/>
    <w:rsid w:val="006C67CE"/>
    <w:rsid w:val="006C6B46"/>
    <w:rsid w:val="006C7655"/>
    <w:rsid w:val="006D057D"/>
    <w:rsid w:val="006D149B"/>
    <w:rsid w:val="006D1BCF"/>
    <w:rsid w:val="006D1DF2"/>
    <w:rsid w:val="006D2DD6"/>
    <w:rsid w:val="006D54D2"/>
    <w:rsid w:val="006D62EA"/>
    <w:rsid w:val="006D62FA"/>
    <w:rsid w:val="006D6EA9"/>
    <w:rsid w:val="006D78BC"/>
    <w:rsid w:val="006E1333"/>
    <w:rsid w:val="006E1E94"/>
    <w:rsid w:val="006E1FFF"/>
    <w:rsid w:val="006E2635"/>
    <w:rsid w:val="006E2ADA"/>
    <w:rsid w:val="006E4EBE"/>
    <w:rsid w:val="006E51DA"/>
    <w:rsid w:val="006E54E2"/>
    <w:rsid w:val="006E6038"/>
    <w:rsid w:val="006E689C"/>
    <w:rsid w:val="006E6C02"/>
    <w:rsid w:val="006E707C"/>
    <w:rsid w:val="006E70F7"/>
    <w:rsid w:val="006F09F9"/>
    <w:rsid w:val="006F15BD"/>
    <w:rsid w:val="006F1A9A"/>
    <w:rsid w:val="006F1CB2"/>
    <w:rsid w:val="006F2328"/>
    <w:rsid w:val="006F266C"/>
    <w:rsid w:val="006F2CE3"/>
    <w:rsid w:val="006F34C3"/>
    <w:rsid w:val="006F388D"/>
    <w:rsid w:val="006F3CF7"/>
    <w:rsid w:val="006F41E3"/>
    <w:rsid w:val="006F595A"/>
    <w:rsid w:val="006F5E44"/>
    <w:rsid w:val="006F6092"/>
    <w:rsid w:val="006F77E1"/>
    <w:rsid w:val="006F7985"/>
    <w:rsid w:val="006F7A02"/>
    <w:rsid w:val="00700051"/>
    <w:rsid w:val="00700156"/>
    <w:rsid w:val="007007E8"/>
    <w:rsid w:val="007027BB"/>
    <w:rsid w:val="007027C5"/>
    <w:rsid w:val="00702DF1"/>
    <w:rsid w:val="0070336B"/>
    <w:rsid w:val="007034B5"/>
    <w:rsid w:val="00703D8B"/>
    <w:rsid w:val="007041CF"/>
    <w:rsid w:val="0070613B"/>
    <w:rsid w:val="007061D7"/>
    <w:rsid w:val="00706BAD"/>
    <w:rsid w:val="00707403"/>
    <w:rsid w:val="007074BA"/>
    <w:rsid w:val="00707C6B"/>
    <w:rsid w:val="00710DE7"/>
    <w:rsid w:val="00710EC8"/>
    <w:rsid w:val="00711DB4"/>
    <w:rsid w:val="00712A74"/>
    <w:rsid w:val="00713568"/>
    <w:rsid w:val="00715F7E"/>
    <w:rsid w:val="00716383"/>
    <w:rsid w:val="0071638C"/>
    <w:rsid w:val="00717B86"/>
    <w:rsid w:val="007209A0"/>
    <w:rsid w:val="0072441F"/>
    <w:rsid w:val="00724749"/>
    <w:rsid w:val="00724822"/>
    <w:rsid w:val="00724BEB"/>
    <w:rsid w:val="007252A6"/>
    <w:rsid w:val="00725D85"/>
    <w:rsid w:val="00727040"/>
    <w:rsid w:val="00727351"/>
    <w:rsid w:val="00730788"/>
    <w:rsid w:val="00731129"/>
    <w:rsid w:val="0073159A"/>
    <w:rsid w:val="00731937"/>
    <w:rsid w:val="00733129"/>
    <w:rsid w:val="0073417A"/>
    <w:rsid w:val="00734FDB"/>
    <w:rsid w:val="00736C55"/>
    <w:rsid w:val="00736DE0"/>
    <w:rsid w:val="007374BA"/>
    <w:rsid w:val="00741472"/>
    <w:rsid w:val="007421FF"/>
    <w:rsid w:val="00743085"/>
    <w:rsid w:val="00743868"/>
    <w:rsid w:val="00743A09"/>
    <w:rsid w:val="00744274"/>
    <w:rsid w:val="00744992"/>
    <w:rsid w:val="00744FDD"/>
    <w:rsid w:val="00745832"/>
    <w:rsid w:val="00747AAF"/>
    <w:rsid w:val="00750875"/>
    <w:rsid w:val="00750CB8"/>
    <w:rsid w:val="00750D6A"/>
    <w:rsid w:val="007518CF"/>
    <w:rsid w:val="00751D4E"/>
    <w:rsid w:val="007521F6"/>
    <w:rsid w:val="00752ACA"/>
    <w:rsid w:val="00752DB6"/>
    <w:rsid w:val="00753D10"/>
    <w:rsid w:val="00755607"/>
    <w:rsid w:val="00755994"/>
    <w:rsid w:val="00756742"/>
    <w:rsid w:val="00756E85"/>
    <w:rsid w:val="007570E5"/>
    <w:rsid w:val="0075757C"/>
    <w:rsid w:val="00760FE4"/>
    <w:rsid w:val="007610B2"/>
    <w:rsid w:val="007619F6"/>
    <w:rsid w:val="00761F5C"/>
    <w:rsid w:val="00762B83"/>
    <w:rsid w:val="0076366F"/>
    <w:rsid w:val="00763728"/>
    <w:rsid w:val="007638F0"/>
    <w:rsid w:val="007639A1"/>
    <w:rsid w:val="00765F66"/>
    <w:rsid w:val="00766162"/>
    <w:rsid w:val="00766374"/>
    <w:rsid w:val="0076638F"/>
    <w:rsid w:val="00766858"/>
    <w:rsid w:val="00766A09"/>
    <w:rsid w:val="00766B72"/>
    <w:rsid w:val="0076755F"/>
    <w:rsid w:val="007709E5"/>
    <w:rsid w:val="00770B43"/>
    <w:rsid w:val="00771413"/>
    <w:rsid w:val="00771641"/>
    <w:rsid w:val="00772108"/>
    <w:rsid w:val="00772233"/>
    <w:rsid w:val="00772416"/>
    <w:rsid w:val="00772552"/>
    <w:rsid w:val="00773155"/>
    <w:rsid w:val="0077392A"/>
    <w:rsid w:val="0077403F"/>
    <w:rsid w:val="007741E8"/>
    <w:rsid w:val="007748E5"/>
    <w:rsid w:val="00776F03"/>
    <w:rsid w:val="00777090"/>
    <w:rsid w:val="00777CB8"/>
    <w:rsid w:val="007805E8"/>
    <w:rsid w:val="0078251E"/>
    <w:rsid w:val="00784AFB"/>
    <w:rsid w:val="0078537E"/>
    <w:rsid w:val="007854C4"/>
    <w:rsid w:val="00785BAC"/>
    <w:rsid w:val="00785BF2"/>
    <w:rsid w:val="007870B1"/>
    <w:rsid w:val="00787317"/>
    <w:rsid w:val="007901CE"/>
    <w:rsid w:val="0079143D"/>
    <w:rsid w:val="007915A2"/>
    <w:rsid w:val="00791F1D"/>
    <w:rsid w:val="0079256E"/>
    <w:rsid w:val="00794335"/>
    <w:rsid w:val="007943C3"/>
    <w:rsid w:val="00794B42"/>
    <w:rsid w:val="0079503D"/>
    <w:rsid w:val="0079535E"/>
    <w:rsid w:val="00795388"/>
    <w:rsid w:val="007955A1"/>
    <w:rsid w:val="00796A56"/>
    <w:rsid w:val="00797A5D"/>
    <w:rsid w:val="007A00E6"/>
    <w:rsid w:val="007A0CC1"/>
    <w:rsid w:val="007A11A3"/>
    <w:rsid w:val="007A141E"/>
    <w:rsid w:val="007A26F9"/>
    <w:rsid w:val="007A3963"/>
    <w:rsid w:val="007A39D4"/>
    <w:rsid w:val="007A3CF2"/>
    <w:rsid w:val="007A3EC9"/>
    <w:rsid w:val="007A45B4"/>
    <w:rsid w:val="007A50BD"/>
    <w:rsid w:val="007A613C"/>
    <w:rsid w:val="007A643E"/>
    <w:rsid w:val="007A66E9"/>
    <w:rsid w:val="007A673D"/>
    <w:rsid w:val="007A6FF4"/>
    <w:rsid w:val="007B0D88"/>
    <w:rsid w:val="007B193C"/>
    <w:rsid w:val="007B1C23"/>
    <w:rsid w:val="007B1F44"/>
    <w:rsid w:val="007B2F48"/>
    <w:rsid w:val="007B4329"/>
    <w:rsid w:val="007B46E7"/>
    <w:rsid w:val="007B47A5"/>
    <w:rsid w:val="007B4920"/>
    <w:rsid w:val="007B4D7B"/>
    <w:rsid w:val="007B54B0"/>
    <w:rsid w:val="007B6720"/>
    <w:rsid w:val="007B67A0"/>
    <w:rsid w:val="007B6C50"/>
    <w:rsid w:val="007B78ED"/>
    <w:rsid w:val="007C093D"/>
    <w:rsid w:val="007C19BB"/>
    <w:rsid w:val="007C329A"/>
    <w:rsid w:val="007C3D45"/>
    <w:rsid w:val="007C5813"/>
    <w:rsid w:val="007C7372"/>
    <w:rsid w:val="007D1E6F"/>
    <w:rsid w:val="007D30FF"/>
    <w:rsid w:val="007D35F0"/>
    <w:rsid w:val="007D4169"/>
    <w:rsid w:val="007D4173"/>
    <w:rsid w:val="007D4665"/>
    <w:rsid w:val="007D52C4"/>
    <w:rsid w:val="007D55EE"/>
    <w:rsid w:val="007E0763"/>
    <w:rsid w:val="007E098D"/>
    <w:rsid w:val="007E1574"/>
    <w:rsid w:val="007E1857"/>
    <w:rsid w:val="007E1CF5"/>
    <w:rsid w:val="007E2111"/>
    <w:rsid w:val="007E27BE"/>
    <w:rsid w:val="007E2F87"/>
    <w:rsid w:val="007E32A5"/>
    <w:rsid w:val="007E32B4"/>
    <w:rsid w:val="007E3664"/>
    <w:rsid w:val="007E4D16"/>
    <w:rsid w:val="007E4E56"/>
    <w:rsid w:val="007E56FF"/>
    <w:rsid w:val="007E5B75"/>
    <w:rsid w:val="007E71E8"/>
    <w:rsid w:val="007E7A88"/>
    <w:rsid w:val="007F0D3C"/>
    <w:rsid w:val="007F1AFF"/>
    <w:rsid w:val="007F1BDC"/>
    <w:rsid w:val="007F20FC"/>
    <w:rsid w:val="007F2622"/>
    <w:rsid w:val="007F4287"/>
    <w:rsid w:val="007F4434"/>
    <w:rsid w:val="007F4805"/>
    <w:rsid w:val="007F4D44"/>
    <w:rsid w:val="007F68B3"/>
    <w:rsid w:val="007F6BDA"/>
    <w:rsid w:val="007F70C8"/>
    <w:rsid w:val="007F7D6E"/>
    <w:rsid w:val="008021B3"/>
    <w:rsid w:val="00802349"/>
    <w:rsid w:val="00802DEA"/>
    <w:rsid w:val="00803DD1"/>
    <w:rsid w:val="00805BA1"/>
    <w:rsid w:val="00805C5D"/>
    <w:rsid w:val="00806424"/>
    <w:rsid w:val="00807182"/>
    <w:rsid w:val="00810286"/>
    <w:rsid w:val="008106B3"/>
    <w:rsid w:val="008109AD"/>
    <w:rsid w:val="00811267"/>
    <w:rsid w:val="00812E5A"/>
    <w:rsid w:val="0081335F"/>
    <w:rsid w:val="00814326"/>
    <w:rsid w:val="008143AB"/>
    <w:rsid w:val="00814A1C"/>
    <w:rsid w:val="0081642A"/>
    <w:rsid w:val="00817CEA"/>
    <w:rsid w:val="008202CD"/>
    <w:rsid w:val="00820C28"/>
    <w:rsid w:val="008210D2"/>
    <w:rsid w:val="00821A76"/>
    <w:rsid w:val="00821C7A"/>
    <w:rsid w:val="00821DDC"/>
    <w:rsid w:val="00821F04"/>
    <w:rsid w:val="00822225"/>
    <w:rsid w:val="008247CD"/>
    <w:rsid w:val="00824EE2"/>
    <w:rsid w:val="0082617A"/>
    <w:rsid w:val="00826612"/>
    <w:rsid w:val="008268F1"/>
    <w:rsid w:val="0083028A"/>
    <w:rsid w:val="00830E8D"/>
    <w:rsid w:val="00832BEC"/>
    <w:rsid w:val="00834EBE"/>
    <w:rsid w:val="00835190"/>
    <w:rsid w:val="00835480"/>
    <w:rsid w:val="00835ECA"/>
    <w:rsid w:val="00837064"/>
    <w:rsid w:val="00840DCB"/>
    <w:rsid w:val="00841B6C"/>
    <w:rsid w:val="00842602"/>
    <w:rsid w:val="00842EEA"/>
    <w:rsid w:val="0084326F"/>
    <w:rsid w:val="00844384"/>
    <w:rsid w:val="00845730"/>
    <w:rsid w:val="0084598F"/>
    <w:rsid w:val="00846F4A"/>
    <w:rsid w:val="008476B4"/>
    <w:rsid w:val="00850E25"/>
    <w:rsid w:val="0085132B"/>
    <w:rsid w:val="00852560"/>
    <w:rsid w:val="00852928"/>
    <w:rsid w:val="00852CB8"/>
    <w:rsid w:val="0085338B"/>
    <w:rsid w:val="00853A59"/>
    <w:rsid w:val="008543E4"/>
    <w:rsid w:val="0085492A"/>
    <w:rsid w:val="00854E2D"/>
    <w:rsid w:val="008550D9"/>
    <w:rsid w:val="00855254"/>
    <w:rsid w:val="0085591F"/>
    <w:rsid w:val="00855F73"/>
    <w:rsid w:val="008565DE"/>
    <w:rsid w:val="00856DA8"/>
    <w:rsid w:val="00856E25"/>
    <w:rsid w:val="008576D7"/>
    <w:rsid w:val="00857C63"/>
    <w:rsid w:val="00860D96"/>
    <w:rsid w:val="00861255"/>
    <w:rsid w:val="00861D7F"/>
    <w:rsid w:val="00861FF3"/>
    <w:rsid w:val="0086275A"/>
    <w:rsid w:val="00862D45"/>
    <w:rsid w:val="0086380C"/>
    <w:rsid w:val="00863AFD"/>
    <w:rsid w:val="00863F31"/>
    <w:rsid w:val="008642A7"/>
    <w:rsid w:val="008652A1"/>
    <w:rsid w:val="008653FB"/>
    <w:rsid w:val="00865B57"/>
    <w:rsid w:val="00866314"/>
    <w:rsid w:val="00867445"/>
    <w:rsid w:val="00867A78"/>
    <w:rsid w:val="008703C8"/>
    <w:rsid w:val="0087111B"/>
    <w:rsid w:val="00871A9F"/>
    <w:rsid w:val="00873093"/>
    <w:rsid w:val="00874398"/>
    <w:rsid w:val="00875BAF"/>
    <w:rsid w:val="00875DEE"/>
    <w:rsid w:val="00876387"/>
    <w:rsid w:val="00877084"/>
    <w:rsid w:val="008771BD"/>
    <w:rsid w:val="0087735F"/>
    <w:rsid w:val="00882DFD"/>
    <w:rsid w:val="00883630"/>
    <w:rsid w:val="00883C3F"/>
    <w:rsid w:val="008843D4"/>
    <w:rsid w:val="00884917"/>
    <w:rsid w:val="00884C06"/>
    <w:rsid w:val="008859AB"/>
    <w:rsid w:val="00885A37"/>
    <w:rsid w:val="008869C2"/>
    <w:rsid w:val="008872E3"/>
    <w:rsid w:val="00887FC2"/>
    <w:rsid w:val="008902D1"/>
    <w:rsid w:val="008913BB"/>
    <w:rsid w:val="0089176D"/>
    <w:rsid w:val="00892135"/>
    <w:rsid w:val="00893245"/>
    <w:rsid w:val="00893F18"/>
    <w:rsid w:val="00894811"/>
    <w:rsid w:val="008950FE"/>
    <w:rsid w:val="00895A4B"/>
    <w:rsid w:val="008964AF"/>
    <w:rsid w:val="008A0576"/>
    <w:rsid w:val="008A0F42"/>
    <w:rsid w:val="008A1B89"/>
    <w:rsid w:val="008A1D03"/>
    <w:rsid w:val="008A2370"/>
    <w:rsid w:val="008A24D1"/>
    <w:rsid w:val="008A2844"/>
    <w:rsid w:val="008A31FB"/>
    <w:rsid w:val="008A3CCF"/>
    <w:rsid w:val="008A48F8"/>
    <w:rsid w:val="008A4E82"/>
    <w:rsid w:val="008A625A"/>
    <w:rsid w:val="008A7BC1"/>
    <w:rsid w:val="008B0979"/>
    <w:rsid w:val="008B0A83"/>
    <w:rsid w:val="008B1348"/>
    <w:rsid w:val="008B1DC6"/>
    <w:rsid w:val="008B2307"/>
    <w:rsid w:val="008B2A91"/>
    <w:rsid w:val="008B2E37"/>
    <w:rsid w:val="008B35E2"/>
    <w:rsid w:val="008B3814"/>
    <w:rsid w:val="008B3F73"/>
    <w:rsid w:val="008B467F"/>
    <w:rsid w:val="008B567E"/>
    <w:rsid w:val="008B5BC9"/>
    <w:rsid w:val="008B6854"/>
    <w:rsid w:val="008B75D6"/>
    <w:rsid w:val="008C119E"/>
    <w:rsid w:val="008C1733"/>
    <w:rsid w:val="008C1CDA"/>
    <w:rsid w:val="008C22A5"/>
    <w:rsid w:val="008C2FCC"/>
    <w:rsid w:val="008C367E"/>
    <w:rsid w:val="008C3753"/>
    <w:rsid w:val="008C391D"/>
    <w:rsid w:val="008C3D1E"/>
    <w:rsid w:val="008C3FF4"/>
    <w:rsid w:val="008C4AAA"/>
    <w:rsid w:val="008C6BE8"/>
    <w:rsid w:val="008D05CC"/>
    <w:rsid w:val="008D1539"/>
    <w:rsid w:val="008D1DED"/>
    <w:rsid w:val="008D2E11"/>
    <w:rsid w:val="008D2F01"/>
    <w:rsid w:val="008D33A8"/>
    <w:rsid w:val="008D3980"/>
    <w:rsid w:val="008D4330"/>
    <w:rsid w:val="008D466A"/>
    <w:rsid w:val="008D46F5"/>
    <w:rsid w:val="008D47C8"/>
    <w:rsid w:val="008D4DEC"/>
    <w:rsid w:val="008D61F0"/>
    <w:rsid w:val="008D7C5B"/>
    <w:rsid w:val="008E045E"/>
    <w:rsid w:val="008E0FBE"/>
    <w:rsid w:val="008E12E1"/>
    <w:rsid w:val="008E1331"/>
    <w:rsid w:val="008E1636"/>
    <w:rsid w:val="008E24BE"/>
    <w:rsid w:val="008E2552"/>
    <w:rsid w:val="008E29D2"/>
    <w:rsid w:val="008E2F9D"/>
    <w:rsid w:val="008E3454"/>
    <w:rsid w:val="008E3544"/>
    <w:rsid w:val="008E45B7"/>
    <w:rsid w:val="008E4892"/>
    <w:rsid w:val="008E4895"/>
    <w:rsid w:val="008E4B42"/>
    <w:rsid w:val="008E5850"/>
    <w:rsid w:val="008E606F"/>
    <w:rsid w:val="008E6071"/>
    <w:rsid w:val="008F0396"/>
    <w:rsid w:val="008F0AAC"/>
    <w:rsid w:val="008F1841"/>
    <w:rsid w:val="008F18D8"/>
    <w:rsid w:val="008F276C"/>
    <w:rsid w:val="008F3B84"/>
    <w:rsid w:val="008F45F9"/>
    <w:rsid w:val="008F4794"/>
    <w:rsid w:val="008F6672"/>
    <w:rsid w:val="008F6AAB"/>
    <w:rsid w:val="009000BA"/>
    <w:rsid w:val="009000D8"/>
    <w:rsid w:val="00900435"/>
    <w:rsid w:val="0090176A"/>
    <w:rsid w:val="00901A2C"/>
    <w:rsid w:val="00901CDC"/>
    <w:rsid w:val="009035C9"/>
    <w:rsid w:val="00904E05"/>
    <w:rsid w:val="009050CB"/>
    <w:rsid w:val="00906711"/>
    <w:rsid w:val="0090684A"/>
    <w:rsid w:val="00906F34"/>
    <w:rsid w:val="00907051"/>
    <w:rsid w:val="00907361"/>
    <w:rsid w:val="00907670"/>
    <w:rsid w:val="00910692"/>
    <w:rsid w:val="00912730"/>
    <w:rsid w:val="009127E9"/>
    <w:rsid w:val="0091293E"/>
    <w:rsid w:val="00913589"/>
    <w:rsid w:val="00914417"/>
    <w:rsid w:val="00915403"/>
    <w:rsid w:val="00920081"/>
    <w:rsid w:val="00920A56"/>
    <w:rsid w:val="009210CD"/>
    <w:rsid w:val="00921588"/>
    <w:rsid w:val="009235CE"/>
    <w:rsid w:val="0092362E"/>
    <w:rsid w:val="00923F4A"/>
    <w:rsid w:val="00923F89"/>
    <w:rsid w:val="00924021"/>
    <w:rsid w:val="009240B9"/>
    <w:rsid w:val="009240F3"/>
    <w:rsid w:val="00926C36"/>
    <w:rsid w:val="009276D3"/>
    <w:rsid w:val="00931386"/>
    <w:rsid w:val="00931DDE"/>
    <w:rsid w:val="0093287A"/>
    <w:rsid w:val="00934975"/>
    <w:rsid w:val="00935345"/>
    <w:rsid w:val="00935BBF"/>
    <w:rsid w:val="00935C64"/>
    <w:rsid w:val="009360E3"/>
    <w:rsid w:val="0093736E"/>
    <w:rsid w:val="00937AD1"/>
    <w:rsid w:val="00937B9D"/>
    <w:rsid w:val="009404D7"/>
    <w:rsid w:val="00941717"/>
    <w:rsid w:val="0094179E"/>
    <w:rsid w:val="00941B23"/>
    <w:rsid w:val="009423C3"/>
    <w:rsid w:val="00942A13"/>
    <w:rsid w:val="009432FE"/>
    <w:rsid w:val="00943474"/>
    <w:rsid w:val="0094479D"/>
    <w:rsid w:val="0094480D"/>
    <w:rsid w:val="0094549E"/>
    <w:rsid w:val="00945702"/>
    <w:rsid w:val="00946817"/>
    <w:rsid w:val="00946AD0"/>
    <w:rsid w:val="00950219"/>
    <w:rsid w:val="00951D7E"/>
    <w:rsid w:val="00952E30"/>
    <w:rsid w:val="009531C9"/>
    <w:rsid w:val="009532F7"/>
    <w:rsid w:val="00954633"/>
    <w:rsid w:val="009547EB"/>
    <w:rsid w:val="0095490A"/>
    <w:rsid w:val="00954E89"/>
    <w:rsid w:val="00955B2F"/>
    <w:rsid w:val="009560C2"/>
    <w:rsid w:val="0095760B"/>
    <w:rsid w:val="00960898"/>
    <w:rsid w:val="00960C1B"/>
    <w:rsid w:val="00960C2F"/>
    <w:rsid w:val="009614B8"/>
    <w:rsid w:val="009625B3"/>
    <w:rsid w:val="00963DA7"/>
    <w:rsid w:val="00963F15"/>
    <w:rsid w:val="00964448"/>
    <w:rsid w:val="00964ED0"/>
    <w:rsid w:val="0096605F"/>
    <w:rsid w:val="00966513"/>
    <w:rsid w:val="0097045F"/>
    <w:rsid w:val="00970A93"/>
    <w:rsid w:val="009711E1"/>
    <w:rsid w:val="00971576"/>
    <w:rsid w:val="00971AE0"/>
    <w:rsid w:val="009722FF"/>
    <w:rsid w:val="0097259A"/>
    <w:rsid w:val="00972604"/>
    <w:rsid w:val="0097291E"/>
    <w:rsid w:val="00972B82"/>
    <w:rsid w:val="009736CD"/>
    <w:rsid w:val="00973E64"/>
    <w:rsid w:val="0097512B"/>
    <w:rsid w:val="009754F6"/>
    <w:rsid w:val="009766F9"/>
    <w:rsid w:val="00980279"/>
    <w:rsid w:val="009806DD"/>
    <w:rsid w:val="0098190B"/>
    <w:rsid w:val="00981D14"/>
    <w:rsid w:val="00981E53"/>
    <w:rsid w:val="00981EDB"/>
    <w:rsid w:val="00982335"/>
    <w:rsid w:val="00982456"/>
    <w:rsid w:val="0098253F"/>
    <w:rsid w:val="00982C23"/>
    <w:rsid w:val="009837F9"/>
    <w:rsid w:val="00984B79"/>
    <w:rsid w:val="0098572D"/>
    <w:rsid w:val="009858BF"/>
    <w:rsid w:val="00986224"/>
    <w:rsid w:val="00986236"/>
    <w:rsid w:val="00986C64"/>
    <w:rsid w:val="00986ED4"/>
    <w:rsid w:val="00987C5C"/>
    <w:rsid w:val="00990259"/>
    <w:rsid w:val="0099099C"/>
    <w:rsid w:val="00990FAE"/>
    <w:rsid w:val="00991F1E"/>
    <w:rsid w:val="009936CD"/>
    <w:rsid w:val="0099386D"/>
    <w:rsid w:val="009942A5"/>
    <w:rsid w:val="009946B1"/>
    <w:rsid w:val="00994C43"/>
    <w:rsid w:val="0099637A"/>
    <w:rsid w:val="00996455"/>
    <w:rsid w:val="00996A4F"/>
    <w:rsid w:val="009975F3"/>
    <w:rsid w:val="00997858"/>
    <w:rsid w:val="009A10E6"/>
    <w:rsid w:val="009A145F"/>
    <w:rsid w:val="009A214F"/>
    <w:rsid w:val="009A224B"/>
    <w:rsid w:val="009A2473"/>
    <w:rsid w:val="009A257D"/>
    <w:rsid w:val="009A3706"/>
    <w:rsid w:val="009A39A5"/>
    <w:rsid w:val="009A45FD"/>
    <w:rsid w:val="009A633B"/>
    <w:rsid w:val="009A6F8B"/>
    <w:rsid w:val="009A6FFF"/>
    <w:rsid w:val="009A7B43"/>
    <w:rsid w:val="009B1025"/>
    <w:rsid w:val="009B223C"/>
    <w:rsid w:val="009B2C18"/>
    <w:rsid w:val="009B3686"/>
    <w:rsid w:val="009B38DF"/>
    <w:rsid w:val="009B476F"/>
    <w:rsid w:val="009B4D44"/>
    <w:rsid w:val="009B50E1"/>
    <w:rsid w:val="009B5721"/>
    <w:rsid w:val="009B57C0"/>
    <w:rsid w:val="009B685B"/>
    <w:rsid w:val="009B6B69"/>
    <w:rsid w:val="009B76B4"/>
    <w:rsid w:val="009B7D11"/>
    <w:rsid w:val="009B7DAA"/>
    <w:rsid w:val="009C0507"/>
    <w:rsid w:val="009C1383"/>
    <w:rsid w:val="009C13A2"/>
    <w:rsid w:val="009C2799"/>
    <w:rsid w:val="009C290C"/>
    <w:rsid w:val="009C2B83"/>
    <w:rsid w:val="009C346F"/>
    <w:rsid w:val="009C3B76"/>
    <w:rsid w:val="009C41EF"/>
    <w:rsid w:val="009C429E"/>
    <w:rsid w:val="009C473D"/>
    <w:rsid w:val="009C489E"/>
    <w:rsid w:val="009C4B62"/>
    <w:rsid w:val="009C6035"/>
    <w:rsid w:val="009C648A"/>
    <w:rsid w:val="009C68BC"/>
    <w:rsid w:val="009C68D1"/>
    <w:rsid w:val="009C6C18"/>
    <w:rsid w:val="009C6E9A"/>
    <w:rsid w:val="009D0366"/>
    <w:rsid w:val="009D057F"/>
    <w:rsid w:val="009D0651"/>
    <w:rsid w:val="009D1093"/>
    <w:rsid w:val="009D1246"/>
    <w:rsid w:val="009D1EAB"/>
    <w:rsid w:val="009D2C2F"/>
    <w:rsid w:val="009D423E"/>
    <w:rsid w:val="009D4EFE"/>
    <w:rsid w:val="009D5425"/>
    <w:rsid w:val="009D5E98"/>
    <w:rsid w:val="009D65F1"/>
    <w:rsid w:val="009D6862"/>
    <w:rsid w:val="009D7F6A"/>
    <w:rsid w:val="009E0B65"/>
    <w:rsid w:val="009E0E47"/>
    <w:rsid w:val="009E1272"/>
    <w:rsid w:val="009E2C07"/>
    <w:rsid w:val="009E2C56"/>
    <w:rsid w:val="009E33D1"/>
    <w:rsid w:val="009E353D"/>
    <w:rsid w:val="009E3863"/>
    <w:rsid w:val="009E3C49"/>
    <w:rsid w:val="009E3D05"/>
    <w:rsid w:val="009E41E7"/>
    <w:rsid w:val="009E4F57"/>
    <w:rsid w:val="009E6876"/>
    <w:rsid w:val="009E6D0D"/>
    <w:rsid w:val="009E6D8C"/>
    <w:rsid w:val="009E74D9"/>
    <w:rsid w:val="009F0699"/>
    <w:rsid w:val="009F08D8"/>
    <w:rsid w:val="009F0E0A"/>
    <w:rsid w:val="009F0E1C"/>
    <w:rsid w:val="009F15CC"/>
    <w:rsid w:val="009F1900"/>
    <w:rsid w:val="009F331B"/>
    <w:rsid w:val="009F514B"/>
    <w:rsid w:val="009F5548"/>
    <w:rsid w:val="009F5CF5"/>
    <w:rsid w:val="009F62E6"/>
    <w:rsid w:val="009F63BD"/>
    <w:rsid w:val="009F6AC3"/>
    <w:rsid w:val="009F7E67"/>
    <w:rsid w:val="00A01477"/>
    <w:rsid w:val="00A019B7"/>
    <w:rsid w:val="00A020DA"/>
    <w:rsid w:val="00A02A7A"/>
    <w:rsid w:val="00A0397E"/>
    <w:rsid w:val="00A03B1A"/>
    <w:rsid w:val="00A0492C"/>
    <w:rsid w:val="00A04C73"/>
    <w:rsid w:val="00A04FE8"/>
    <w:rsid w:val="00A066D5"/>
    <w:rsid w:val="00A07944"/>
    <w:rsid w:val="00A079EE"/>
    <w:rsid w:val="00A10E4F"/>
    <w:rsid w:val="00A1121C"/>
    <w:rsid w:val="00A1130A"/>
    <w:rsid w:val="00A11A6C"/>
    <w:rsid w:val="00A1209F"/>
    <w:rsid w:val="00A12396"/>
    <w:rsid w:val="00A13727"/>
    <w:rsid w:val="00A13F3F"/>
    <w:rsid w:val="00A14415"/>
    <w:rsid w:val="00A14B89"/>
    <w:rsid w:val="00A155C1"/>
    <w:rsid w:val="00A15888"/>
    <w:rsid w:val="00A1600B"/>
    <w:rsid w:val="00A16085"/>
    <w:rsid w:val="00A20EB4"/>
    <w:rsid w:val="00A21723"/>
    <w:rsid w:val="00A218D7"/>
    <w:rsid w:val="00A23DC9"/>
    <w:rsid w:val="00A248B1"/>
    <w:rsid w:val="00A24E82"/>
    <w:rsid w:val="00A25270"/>
    <w:rsid w:val="00A25E6F"/>
    <w:rsid w:val="00A26093"/>
    <w:rsid w:val="00A27172"/>
    <w:rsid w:val="00A2763B"/>
    <w:rsid w:val="00A27979"/>
    <w:rsid w:val="00A27F3D"/>
    <w:rsid w:val="00A30544"/>
    <w:rsid w:val="00A30979"/>
    <w:rsid w:val="00A31DC6"/>
    <w:rsid w:val="00A32131"/>
    <w:rsid w:val="00A324E0"/>
    <w:rsid w:val="00A3411D"/>
    <w:rsid w:val="00A36205"/>
    <w:rsid w:val="00A36B23"/>
    <w:rsid w:val="00A37154"/>
    <w:rsid w:val="00A400CB"/>
    <w:rsid w:val="00A41B91"/>
    <w:rsid w:val="00A42462"/>
    <w:rsid w:val="00A42761"/>
    <w:rsid w:val="00A44088"/>
    <w:rsid w:val="00A452C0"/>
    <w:rsid w:val="00A45A1E"/>
    <w:rsid w:val="00A45B6E"/>
    <w:rsid w:val="00A46B1A"/>
    <w:rsid w:val="00A46D00"/>
    <w:rsid w:val="00A46EC5"/>
    <w:rsid w:val="00A46FB4"/>
    <w:rsid w:val="00A472D2"/>
    <w:rsid w:val="00A5046F"/>
    <w:rsid w:val="00A51E39"/>
    <w:rsid w:val="00A525B5"/>
    <w:rsid w:val="00A5279C"/>
    <w:rsid w:val="00A52D5C"/>
    <w:rsid w:val="00A532F1"/>
    <w:rsid w:val="00A5335E"/>
    <w:rsid w:val="00A537CE"/>
    <w:rsid w:val="00A53F92"/>
    <w:rsid w:val="00A54157"/>
    <w:rsid w:val="00A54509"/>
    <w:rsid w:val="00A54C10"/>
    <w:rsid w:val="00A54E31"/>
    <w:rsid w:val="00A551A0"/>
    <w:rsid w:val="00A55551"/>
    <w:rsid w:val="00A5651B"/>
    <w:rsid w:val="00A57B63"/>
    <w:rsid w:val="00A57DAD"/>
    <w:rsid w:val="00A57F4B"/>
    <w:rsid w:val="00A60136"/>
    <w:rsid w:val="00A62F6A"/>
    <w:rsid w:val="00A63416"/>
    <w:rsid w:val="00A63FBA"/>
    <w:rsid w:val="00A64106"/>
    <w:rsid w:val="00A64ADE"/>
    <w:rsid w:val="00A65A84"/>
    <w:rsid w:val="00A66FFE"/>
    <w:rsid w:val="00A67473"/>
    <w:rsid w:val="00A67612"/>
    <w:rsid w:val="00A67822"/>
    <w:rsid w:val="00A700CC"/>
    <w:rsid w:val="00A701BE"/>
    <w:rsid w:val="00A70CA9"/>
    <w:rsid w:val="00A71104"/>
    <w:rsid w:val="00A728BD"/>
    <w:rsid w:val="00A736E8"/>
    <w:rsid w:val="00A74B42"/>
    <w:rsid w:val="00A74CC8"/>
    <w:rsid w:val="00A74EAA"/>
    <w:rsid w:val="00A7582A"/>
    <w:rsid w:val="00A765B8"/>
    <w:rsid w:val="00A76762"/>
    <w:rsid w:val="00A80977"/>
    <w:rsid w:val="00A80F76"/>
    <w:rsid w:val="00A820E0"/>
    <w:rsid w:val="00A835E7"/>
    <w:rsid w:val="00A83AA1"/>
    <w:rsid w:val="00A83EF1"/>
    <w:rsid w:val="00A84A06"/>
    <w:rsid w:val="00A852CF"/>
    <w:rsid w:val="00A855A0"/>
    <w:rsid w:val="00A85B2E"/>
    <w:rsid w:val="00A86550"/>
    <w:rsid w:val="00A86CCE"/>
    <w:rsid w:val="00A86D4B"/>
    <w:rsid w:val="00A87113"/>
    <w:rsid w:val="00A91070"/>
    <w:rsid w:val="00A9132F"/>
    <w:rsid w:val="00A91A5F"/>
    <w:rsid w:val="00A920D9"/>
    <w:rsid w:val="00A92608"/>
    <w:rsid w:val="00A93657"/>
    <w:rsid w:val="00A95EFE"/>
    <w:rsid w:val="00A97188"/>
    <w:rsid w:val="00A97216"/>
    <w:rsid w:val="00AA02E4"/>
    <w:rsid w:val="00AA10C2"/>
    <w:rsid w:val="00AA1560"/>
    <w:rsid w:val="00AA216E"/>
    <w:rsid w:val="00AA228C"/>
    <w:rsid w:val="00AA2E7F"/>
    <w:rsid w:val="00AA2FFE"/>
    <w:rsid w:val="00AA386D"/>
    <w:rsid w:val="00AA4504"/>
    <w:rsid w:val="00AA4515"/>
    <w:rsid w:val="00AA45E2"/>
    <w:rsid w:val="00AA46C6"/>
    <w:rsid w:val="00AA48DA"/>
    <w:rsid w:val="00AA5822"/>
    <w:rsid w:val="00AA5A12"/>
    <w:rsid w:val="00AA5A27"/>
    <w:rsid w:val="00AA5A6B"/>
    <w:rsid w:val="00AA5FA1"/>
    <w:rsid w:val="00AA6736"/>
    <w:rsid w:val="00AA774C"/>
    <w:rsid w:val="00AB1346"/>
    <w:rsid w:val="00AB1B96"/>
    <w:rsid w:val="00AB2843"/>
    <w:rsid w:val="00AB2C30"/>
    <w:rsid w:val="00AB2E6D"/>
    <w:rsid w:val="00AB3AAA"/>
    <w:rsid w:val="00AB3CC6"/>
    <w:rsid w:val="00AB3D23"/>
    <w:rsid w:val="00AB4F13"/>
    <w:rsid w:val="00AB651F"/>
    <w:rsid w:val="00AB6C63"/>
    <w:rsid w:val="00AB73D4"/>
    <w:rsid w:val="00AB7EA1"/>
    <w:rsid w:val="00AC0067"/>
    <w:rsid w:val="00AC191F"/>
    <w:rsid w:val="00AC200B"/>
    <w:rsid w:val="00AC29DD"/>
    <w:rsid w:val="00AC2E98"/>
    <w:rsid w:val="00AC34E0"/>
    <w:rsid w:val="00AC3E4D"/>
    <w:rsid w:val="00AC49B3"/>
    <w:rsid w:val="00AC5318"/>
    <w:rsid w:val="00AC5E45"/>
    <w:rsid w:val="00AC66F4"/>
    <w:rsid w:val="00AC6954"/>
    <w:rsid w:val="00AC7AF9"/>
    <w:rsid w:val="00AC7F41"/>
    <w:rsid w:val="00AD0174"/>
    <w:rsid w:val="00AD42DB"/>
    <w:rsid w:val="00AD4966"/>
    <w:rsid w:val="00AD63F8"/>
    <w:rsid w:val="00AD6A67"/>
    <w:rsid w:val="00AD7320"/>
    <w:rsid w:val="00AD74DF"/>
    <w:rsid w:val="00AD771F"/>
    <w:rsid w:val="00AD7B5F"/>
    <w:rsid w:val="00AE08BB"/>
    <w:rsid w:val="00AE0BE4"/>
    <w:rsid w:val="00AE136F"/>
    <w:rsid w:val="00AE1409"/>
    <w:rsid w:val="00AE161E"/>
    <w:rsid w:val="00AE173D"/>
    <w:rsid w:val="00AE2249"/>
    <w:rsid w:val="00AE240A"/>
    <w:rsid w:val="00AE2848"/>
    <w:rsid w:val="00AE28B5"/>
    <w:rsid w:val="00AE327B"/>
    <w:rsid w:val="00AE35BD"/>
    <w:rsid w:val="00AE39CF"/>
    <w:rsid w:val="00AE3FBF"/>
    <w:rsid w:val="00AE6E78"/>
    <w:rsid w:val="00AE7AE6"/>
    <w:rsid w:val="00AF03D6"/>
    <w:rsid w:val="00AF0B08"/>
    <w:rsid w:val="00AF0CBC"/>
    <w:rsid w:val="00AF114E"/>
    <w:rsid w:val="00AF22F0"/>
    <w:rsid w:val="00AF2748"/>
    <w:rsid w:val="00AF2991"/>
    <w:rsid w:val="00AF305C"/>
    <w:rsid w:val="00AF33DB"/>
    <w:rsid w:val="00AF3683"/>
    <w:rsid w:val="00AF3741"/>
    <w:rsid w:val="00AF3A19"/>
    <w:rsid w:val="00AF4B4A"/>
    <w:rsid w:val="00AF59D0"/>
    <w:rsid w:val="00AF636B"/>
    <w:rsid w:val="00AF65E8"/>
    <w:rsid w:val="00AF6772"/>
    <w:rsid w:val="00B001BC"/>
    <w:rsid w:val="00B0021F"/>
    <w:rsid w:val="00B00291"/>
    <w:rsid w:val="00B009E0"/>
    <w:rsid w:val="00B016EA"/>
    <w:rsid w:val="00B01B1E"/>
    <w:rsid w:val="00B02A46"/>
    <w:rsid w:val="00B0510C"/>
    <w:rsid w:val="00B0715C"/>
    <w:rsid w:val="00B072CD"/>
    <w:rsid w:val="00B075F1"/>
    <w:rsid w:val="00B101C0"/>
    <w:rsid w:val="00B1094F"/>
    <w:rsid w:val="00B10CFD"/>
    <w:rsid w:val="00B1147E"/>
    <w:rsid w:val="00B122E3"/>
    <w:rsid w:val="00B13A6F"/>
    <w:rsid w:val="00B13E26"/>
    <w:rsid w:val="00B1403E"/>
    <w:rsid w:val="00B14EDC"/>
    <w:rsid w:val="00B1514D"/>
    <w:rsid w:val="00B1588F"/>
    <w:rsid w:val="00B15AD3"/>
    <w:rsid w:val="00B15BA0"/>
    <w:rsid w:val="00B15C41"/>
    <w:rsid w:val="00B15F02"/>
    <w:rsid w:val="00B167A3"/>
    <w:rsid w:val="00B16991"/>
    <w:rsid w:val="00B16B06"/>
    <w:rsid w:val="00B16DFB"/>
    <w:rsid w:val="00B171EF"/>
    <w:rsid w:val="00B17F96"/>
    <w:rsid w:val="00B20CD0"/>
    <w:rsid w:val="00B20D6E"/>
    <w:rsid w:val="00B20E20"/>
    <w:rsid w:val="00B21B81"/>
    <w:rsid w:val="00B222CF"/>
    <w:rsid w:val="00B2285B"/>
    <w:rsid w:val="00B23C60"/>
    <w:rsid w:val="00B23CCB"/>
    <w:rsid w:val="00B24BE7"/>
    <w:rsid w:val="00B24DD1"/>
    <w:rsid w:val="00B25A72"/>
    <w:rsid w:val="00B26528"/>
    <w:rsid w:val="00B2659F"/>
    <w:rsid w:val="00B26E85"/>
    <w:rsid w:val="00B30B32"/>
    <w:rsid w:val="00B30C4D"/>
    <w:rsid w:val="00B31824"/>
    <w:rsid w:val="00B31E05"/>
    <w:rsid w:val="00B3206D"/>
    <w:rsid w:val="00B32B3E"/>
    <w:rsid w:val="00B33079"/>
    <w:rsid w:val="00B336B3"/>
    <w:rsid w:val="00B33CEE"/>
    <w:rsid w:val="00B33EA1"/>
    <w:rsid w:val="00B3461C"/>
    <w:rsid w:val="00B346F0"/>
    <w:rsid w:val="00B3476B"/>
    <w:rsid w:val="00B3507A"/>
    <w:rsid w:val="00B35F3F"/>
    <w:rsid w:val="00B41034"/>
    <w:rsid w:val="00B41D73"/>
    <w:rsid w:val="00B423FF"/>
    <w:rsid w:val="00B436B9"/>
    <w:rsid w:val="00B4512B"/>
    <w:rsid w:val="00B45E04"/>
    <w:rsid w:val="00B464DF"/>
    <w:rsid w:val="00B46AE4"/>
    <w:rsid w:val="00B46CBB"/>
    <w:rsid w:val="00B46EA9"/>
    <w:rsid w:val="00B472BA"/>
    <w:rsid w:val="00B47733"/>
    <w:rsid w:val="00B477B2"/>
    <w:rsid w:val="00B47904"/>
    <w:rsid w:val="00B47D84"/>
    <w:rsid w:val="00B50212"/>
    <w:rsid w:val="00B503DE"/>
    <w:rsid w:val="00B50EDD"/>
    <w:rsid w:val="00B5120A"/>
    <w:rsid w:val="00B517A9"/>
    <w:rsid w:val="00B5185F"/>
    <w:rsid w:val="00B52503"/>
    <w:rsid w:val="00B52555"/>
    <w:rsid w:val="00B5264A"/>
    <w:rsid w:val="00B52A94"/>
    <w:rsid w:val="00B5328F"/>
    <w:rsid w:val="00B53E66"/>
    <w:rsid w:val="00B54B9F"/>
    <w:rsid w:val="00B54D2B"/>
    <w:rsid w:val="00B552E6"/>
    <w:rsid w:val="00B57580"/>
    <w:rsid w:val="00B576A4"/>
    <w:rsid w:val="00B60B86"/>
    <w:rsid w:val="00B60DC7"/>
    <w:rsid w:val="00B60DD2"/>
    <w:rsid w:val="00B61EA5"/>
    <w:rsid w:val="00B62769"/>
    <w:rsid w:val="00B62B69"/>
    <w:rsid w:val="00B63D68"/>
    <w:rsid w:val="00B64372"/>
    <w:rsid w:val="00B643D9"/>
    <w:rsid w:val="00B655DF"/>
    <w:rsid w:val="00B657FF"/>
    <w:rsid w:val="00B65B30"/>
    <w:rsid w:val="00B65D3D"/>
    <w:rsid w:val="00B66124"/>
    <w:rsid w:val="00B6658B"/>
    <w:rsid w:val="00B671BC"/>
    <w:rsid w:val="00B67594"/>
    <w:rsid w:val="00B675CA"/>
    <w:rsid w:val="00B67DF9"/>
    <w:rsid w:val="00B70D73"/>
    <w:rsid w:val="00B70FF9"/>
    <w:rsid w:val="00B72986"/>
    <w:rsid w:val="00B72D1C"/>
    <w:rsid w:val="00B73C09"/>
    <w:rsid w:val="00B73D86"/>
    <w:rsid w:val="00B7480B"/>
    <w:rsid w:val="00B74B6C"/>
    <w:rsid w:val="00B74B70"/>
    <w:rsid w:val="00B75241"/>
    <w:rsid w:val="00B75ABF"/>
    <w:rsid w:val="00B75E93"/>
    <w:rsid w:val="00B763F2"/>
    <w:rsid w:val="00B77917"/>
    <w:rsid w:val="00B77A4E"/>
    <w:rsid w:val="00B806A3"/>
    <w:rsid w:val="00B808C1"/>
    <w:rsid w:val="00B809FA"/>
    <w:rsid w:val="00B822D6"/>
    <w:rsid w:val="00B82D44"/>
    <w:rsid w:val="00B82E0A"/>
    <w:rsid w:val="00B84142"/>
    <w:rsid w:val="00B84BCD"/>
    <w:rsid w:val="00B84DF8"/>
    <w:rsid w:val="00B85C8F"/>
    <w:rsid w:val="00B86363"/>
    <w:rsid w:val="00B8640E"/>
    <w:rsid w:val="00B86C4F"/>
    <w:rsid w:val="00B876CA"/>
    <w:rsid w:val="00B879C4"/>
    <w:rsid w:val="00B9076B"/>
    <w:rsid w:val="00B90BF4"/>
    <w:rsid w:val="00B91229"/>
    <w:rsid w:val="00B91317"/>
    <w:rsid w:val="00B9219E"/>
    <w:rsid w:val="00B921F2"/>
    <w:rsid w:val="00B9362A"/>
    <w:rsid w:val="00B939CA"/>
    <w:rsid w:val="00B93BC1"/>
    <w:rsid w:val="00B943F9"/>
    <w:rsid w:val="00B94F4E"/>
    <w:rsid w:val="00B953C5"/>
    <w:rsid w:val="00B96FED"/>
    <w:rsid w:val="00B97101"/>
    <w:rsid w:val="00B97EF6"/>
    <w:rsid w:val="00BA0301"/>
    <w:rsid w:val="00BA055C"/>
    <w:rsid w:val="00BA0832"/>
    <w:rsid w:val="00BA0F0E"/>
    <w:rsid w:val="00BA118E"/>
    <w:rsid w:val="00BA151C"/>
    <w:rsid w:val="00BA1763"/>
    <w:rsid w:val="00BA1F77"/>
    <w:rsid w:val="00BA2A4B"/>
    <w:rsid w:val="00BA2D17"/>
    <w:rsid w:val="00BA2D76"/>
    <w:rsid w:val="00BA39B8"/>
    <w:rsid w:val="00BA4437"/>
    <w:rsid w:val="00BA4880"/>
    <w:rsid w:val="00BA4AB1"/>
    <w:rsid w:val="00BA5C4F"/>
    <w:rsid w:val="00BA6907"/>
    <w:rsid w:val="00BA6F20"/>
    <w:rsid w:val="00BA7B40"/>
    <w:rsid w:val="00BB0A46"/>
    <w:rsid w:val="00BB21E2"/>
    <w:rsid w:val="00BB24A0"/>
    <w:rsid w:val="00BB315E"/>
    <w:rsid w:val="00BB3B30"/>
    <w:rsid w:val="00BB3DC7"/>
    <w:rsid w:val="00BB463E"/>
    <w:rsid w:val="00BB53BB"/>
    <w:rsid w:val="00BB57FE"/>
    <w:rsid w:val="00BB5C34"/>
    <w:rsid w:val="00BB624C"/>
    <w:rsid w:val="00BB669F"/>
    <w:rsid w:val="00BB72DE"/>
    <w:rsid w:val="00BB7C90"/>
    <w:rsid w:val="00BC018C"/>
    <w:rsid w:val="00BC13BA"/>
    <w:rsid w:val="00BC247C"/>
    <w:rsid w:val="00BC247F"/>
    <w:rsid w:val="00BC3050"/>
    <w:rsid w:val="00BC398C"/>
    <w:rsid w:val="00BC5279"/>
    <w:rsid w:val="00BC52B9"/>
    <w:rsid w:val="00BC5535"/>
    <w:rsid w:val="00BC59A9"/>
    <w:rsid w:val="00BC60D7"/>
    <w:rsid w:val="00BC6B46"/>
    <w:rsid w:val="00BC750A"/>
    <w:rsid w:val="00BC7BA1"/>
    <w:rsid w:val="00BC7D60"/>
    <w:rsid w:val="00BD061E"/>
    <w:rsid w:val="00BD06BE"/>
    <w:rsid w:val="00BD0912"/>
    <w:rsid w:val="00BD11E2"/>
    <w:rsid w:val="00BD1983"/>
    <w:rsid w:val="00BD1E49"/>
    <w:rsid w:val="00BD1E4F"/>
    <w:rsid w:val="00BD1F8C"/>
    <w:rsid w:val="00BD21F4"/>
    <w:rsid w:val="00BD2589"/>
    <w:rsid w:val="00BD3278"/>
    <w:rsid w:val="00BD34CA"/>
    <w:rsid w:val="00BD37F9"/>
    <w:rsid w:val="00BD3949"/>
    <w:rsid w:val="00BD3BF0"/>
    <w:rsid w:val="00BD4891"/>
    <w:rsid w:val="00BD5A45"/>
    <w:rsid w:val="00BD648C"/>
    <w:rsid w:val="00BD7F03"/>
    <w:rsid w:val="00BE03DC"/>
    <w:rsid w:val="00BE0E4D"/>
    <w:rsid w:val="00BE2731"/>
    <w:rsid w:val="00BE2E86"/>
    <w:rsid w:val="00BE2F59"/>
    <w:rsid w:val="00BE3B77"/>
    <w:rsid w:val="00BE3BF1"/>
    <w:rsid w:val="00BE4286"/>
    <w:rsid w:val="00BE5101"/>
    <w:rsid w:val="00BE555F"/>
    <w:rsid w:val="00BE5B22"/>
    <w:rsid w:val="00BE6131"/>
    <w:rsid w:val="00BE74E9"/>
    <w:rsid w:val="00BE79AF"/>
    <w:rsid w:val="00BF16CE"/>
    <w:rsid w:val="00BF18B1"/>
    <w:rsid w:val="00BF1908"/>
    <w:rsid w:val="00BF20F9"/>
    <w:rsid w:val="00BF2486"/>
    <w:rsid w:val="00BF2604"/>
    <w:rsid w:val="00BF3BD8"/>
    <w:rsid w:val="00BF5065"/>
    <w:rsid w:val="00BF5D8F"/>
    <w:rsid w:val="00BF6188"/>
    <w:rsid w:val="00BF6F5C"/>
    <w:rsid w:val="00C00C95"/>
    <w:rsid w:val="00C012F5"/>
    <w:rsid w:val="00C014BA"/>
    <w:rsid w:val="00C019EC"/>
    <w:rsid w:val="00C01CD4"/>
    <w:rsid w:val="00C02011"/>
    <w:rsid w:val="00C02301"/>
    <w:rsid w:val="00C0230F"/>
    <w:rsid w:val="00C0232E"/>
    <w:rsid w:val="00C042FA"/>
    <w:rsid w:val="00C04A18"/>
    <w:rsid w:val="00C05657"/>
    <w:rsid w:val="00C06E97"/>
    <w:rsid w:val="00C072BF"/>
    <w:rsid w:val="00C076C1"/>
    <w:rsid w:val="00C07ED7"/>
    <w:rsid w:val="00C112D3"/>
    <w:rsid w:val="00C11D6A"/>
    <w:rsid w:val="00C120B0"/>
    <w:rsid w:val="00C12A0D"/>
    <w:rsid w:val="00C1334C"/>
    <w:rsid w:val="00C13793"/>
    <w:rsid w:val="00C1428E"/>
    <w:rsid w:val="00C14727"/>
    <w:rsid w:val="00C14825"/>
    <w:rsid w:val="00C14CB5"/>
    <w:rsid w:val="00C14E5B"/>
    <w:rsid w:val="00C15A88"/>
    <w:rsid w:val="00C16155"/>
    <w:rsid w:val="00C1681E"/>
    <w:rsid w:val="00C16ECE"/>
    <w:rsid w:val="00C206DA"/>
    <w:rsid w:val="00C21B3B"/>
    <w:rsid w:val="00C224F5"/>
    <w:rsid w:val="00C24F94"/>
    <w:rsid w:val="00C25631"/>
    <w:rsid w:val="00C25FA3"/>
    <w:rsid w:val="00C260F8"/>
    <w:rsid w:val="00C26E69"/>
    <w:rsid w:val="00C271A9"/>
    <w:rsid w:val="00C273E5"/>
    <w:rsid w:val="00C27BC8"/>
    <w:rsid w:val="00C311E0"/>
    <w:rsid w:val="00C32C1E"/>
    <w:rsid w:val="00C338AA"/>
    <w:rsid w:val="00C33C0A"/>
    <w:rsid w:val="00C33EF1"/>
    <w:rsid w:val="00C34674"/>
    <w:rsid w:val="00C3505A"/>
    <w:rsid w:val="00C3521E"/>
    <w:rsid w:val="00C359EF"/>
    <w:rsid w:val="00C35FB2"/>
    <w:rsid w:val="00C379AC"/>
    <w:rsid w:val="00C37A22"/>
    <w:rsid w:val="00C40D7D"/>
    <w:rsid w:val="00C417E5"/>
    <w:rsid w:val="00C41D55"/>
    <w:rsid w:val="00C42646"/>
    <w:rsid w:val="00C43C14"/>
    <w:rsid w:val="00C442A7"/>
    <w:rsid w:val="00C450A2"/>
    <w:rsid w:val="00C45657"/>
    <w:rsid w:val="00C4587E"/>
    <w:rsid w:val="00C45EED"/>
    <w:rsid w:val="00C471F7"/>
    <w:rsid w:val="00C47772"/>
    <w:rsid w:val="00C47EC9"/>
    <w:rsid w:val="00C50ACC"/>
    <w:rsid w:val="00C510AA"/>
    <w:rsid w:val="00C5159B"/>
    <w:rsid w:val="00C51FAF"/>
    <w:rsid w:val="00C52484"/>
    <w:rsid w:val="00C525B0"/>
    <w:rsid w:val="00C525CE"/>
    <w:rsid w:val="00C52687"/>
    <w:rsid w:val="00C543FF"/>
    <w:rsid w:val="00C55887"/>
    <w:rsid w:val="00C55FCA"/>
    <w:rsid w:val="00C567A6"/>
    <w:rsid w:val="00C5687E"/>
    <w:rsid w:val="00C568F6"/>
    <w:rsid w:val="00C57B7D"/>
    <w:rsid w:val="00C60456"/>
    <w:rsid w:val="00C606B9"/>
    <w:rsid w:val="00C61182"/>
    <w:rsid w:val="00C612CC"/>
    <w:rsid w:val="00C61B4C"/>
    <w:rsid w:val="00C622D9"/>
    <w:rsid w:val="00C62389"/>
    <w:rsid w:val="00C63763"/>
    <w:rsid w:val="00C63E70"/>
    <w:rsid w:val="00C6402E"/>
    <w:rsid w:val="00C647D8"/>
    <w:rsid w:val="00C648FD"/>
    <w:rsid w:val="00C657A7"/>
    <w:rsid w:val="00C65D56"/>
    <w:rsid w:val="00C66B4E"/>
    <w:rsid w:val="00C66F97"/>
    <w:rsid w:val="00C67030"/>
    <w:rsid w:val="00C703C1"/>
    <w:rsid w:val="00C71A4A"/>
    <w:rsid w:val="00C72858"/>
    <w:rsid w:val="00C729D7"/>
    <w:rsid w:val="00C73250"/>
    <w:rsid w:val="00C73F3B"/>
    <w:rsid w:val="00C746F2"/>
    <w:rsid w:val="00C75D5E"/>
    <w:rsid w:val="00C765F3"/>
    <w:rsid w:val="00C770BD"/>
    <w:rsid w:val="00C77614"/>
    <w:rsid w:val="00C7789E"/>
    <w:rsid w:val="00C77F5C"/>
    <w:rsid w:val="00C802AC"/>
    <w:rsid w:val="00C810A3"/>
    <w:rsid w:val="00C8111C"/>
    <w:rsid w:val="00C81D98"/>
    <w:rsid w:val="00C8204B"/>
    <w:rsid w:val="00C82D59"/>
    <w:rsid w:val="00C84083"/>
    <w:rsid w:val="00C841D1"/>
    <w:rsid w:val="00C8492A"/>
    <w:rsid w:val="00C85617"/>
    <w:rsid w:val="00C85916"/>
    <w:rsid w:val="00C86237"/>
    <w:rsid w:val="00C863F6"/>
    <w:rsid w:val="00C8671D"/>
    <w:rsid w:val="00C87B54"/>
    <w:rsid w:val="00C90086"/>
    <w:rsid w:val="00C9036F"/>
    <w:rsid w:val="00C912E2"/>
    <w:rsid w:val="00C92367"/>
    <w:rsid w:val="00C93447"/>
    <w:rsid w:val="00C9735C"/>
    <w:rsid w:val="00C97536"/>
    <w:rsid w:val="00C97CDF"/>
    <w:rsid w:val="00CA1C8C"/>
    <w:rsid w:val="00CA1E4A"/>
    <w:rsid w:val="00CA3E47"/>
    <w:rsid w:val="00CA55F1"/>
    <w:rsid w:val="00CA6528"/>
    <w:rsid w:val="00CA67C7"/>
    <w:rsid w:val="00CB008F"/>
    <w:rsid w:val="00CB0205"/>
    <w:rsid w:val="00CB045E"/>
    <w:rsid w:val="00CB11D0"/>
    <w:rsid w:val="00CB1891"/>
    <w:rsid w:val="00CB1ADE"/>
    <w:rsid w:val="00CB235E"/>
    <w:rsid w:val="00CB305B"/>
    <w:rsid w:val="00CB35AD"/>
    <w:rsid w:val="00CB3C37"/>
    <w:rsid w:val="00CB581D"/>
    <w:rsid w:val="00CB6439"/>
    <w:rsid w:val="00CB71A1"/>
    <w:rsid w:val="00CC0CE7"/>
    <w:rsid w:val="00CC1053"/>
    <w:rsid w:val="00CC11E0"/>
    <w:rsid w:val="00CC1FAB"/>
    <w:rsid w:val="00CC2F77"/>
    <w:rsid w:val="00CC2F8B"/>
    <w:rsid w:val="00CC3570"/>
    <w:rsid w:val="00CC3F90"/>
    <w:rsid w:val="00CC4738"/>
    <w:rsid w:val="00CC6751"/>
    <w:rsid w:val="00CC7F0A"/>
    <w:rsid w:val="00CD0E0C"/>
    <w:rsid w:val="00CD1263"/>
    <w:rsid w:val="00CD2505"/>
    <w:rsid w:val="00CD261A"/>
    <w:rsid w:val="00CD30BB"/>
    <w:rsid w:val="00CD3669"/>
    <w:rsid w:val="00CD374C"/>
    <w:rsid w:val="00CD3FDC"/>
    <w:rsid w:val="00CD3FF6"/>
    <w:rsid w:val="00CD5200"/>
    <w:rsid w:val="00CD6C03"/>
    <w:rsid w:val="00CD71A4"/>
    <w:rsid w:val="00CD7FED"/>
    <w:rsid w:val="00CE008D"/>
    <w:rsid w:val="00CE0C5A"/>
    <w:rsid w:val="00CE0CDC"/>
    <w:rsid w:val="00CE1656"/>
    <w:rsid w:val="00CE1DD7"/>
    <w:rsid w:val="00CE4170"/>
    <w:rsid w:val="00CE5143"/>
    <w:rsid w:val="00CE535B"/>
    <w:rsid w:val="00CE5692"/>
    <w:rsid w:val="00CE6485"/>
    <w:rsid w:val="00CE65D5"/>
    <w:rsid w:val="00CE6A14"/>
    <w:rsid w:val="00CF0373"/>
    <w:rsid w:val="00CF08CA"/>
    <w:rsid w:val="00CF1187"/>
    <w:rsid w:val="00CF163F"/>
    <w:rsid w:val="00CF2955"/>
    <w:rsid w:val="00CF29B6"/>
    <w:rsid w:val="00CF2ED8"/>
    <w:rsid w:val="00CF46D4"/>
    <w:rsid w:val="00CF49A8"/>
    <w:rsid w:val="00CF49BC"/>
    <w:rsid w:val="00CF5000"/>
    <w:rsid w:val="00CF5153"/>
    <w:rsid w:val="00CF5A9E"/>
    <w:rsid w:val="00CF6486"/>
    <w:rsid w:val="00CF6890"/>
    <w:rsid w:val="00CF6C10"/>
    <w:rsid w:val="00CF6C94"/>
    <w:rsid w:val="00CF7A72"/>
    <w:rsid w:val="00D01D50"/>
    <w:rsid w:val="00D01D8C"/>
    <w:rsid w:val="00D02A2F"/>
    <w:rsid w:val="00D0431C"/>
    <w:rsid w:val="00D04CD6"/>
    <w:rsid w:val="00D052A8"/>
    <w:rsid w:val="00D0566F"/>
    <w:rsid w:val="00D061F5"/>
    <w:rsid w:val="00D0691E"/>
    <w:rsid w:val="00D07889"/>
    <w:rsid w:val="00D07C43"/>
    <w:rsid w:val="00D10722"/>
    <w:rsid w:val="00D10B0E"/>
    <w:rsid w:val="00D10FEA"/>
    <w:rsid w:val="00D11241"/>
    <w:rsid w:val="00D11D79"/>
    <w:rsid w:val="00D11F3D"/>
    <w:rsid w:val="00D12410"/>
    <w:rsid w:val="00D155A3"/>
    <w:rsid w:val="00D15B9B"/>
    <w:rsid w:val="00D171D4"/>
    <w:rsid w:val="00D1776E"/>
    <w:rsid w:val="00D213A1"/>
    <w:rsid w:val="00D214EF"/>
    <w:rsid w:val="00D2242B"/>
    <w:rsid w:val="00D22B29"/>
    <w:rsid w:val="00D22E2C"/>
    <w:rsid w:val="00D23B38"/>
    <w:rsid w:val="00D245A4"/>
    <w:rsid w:val="00D24956"/>
    <w:rsid w:val="00D25F7E"/>
    <w:rsid w:val="00D26EBA"/>
    <w:rsid w:val="00D275F4"/>
    <w:rsid w:val="00D27AAB"/>
    <w:rsid w:val="00D31030"/>
    <w:rsid w:val="00D311B9"/>
    <w:rsid w:val="00D3177A"/>
    <w:rsid w:val="00D33045"/>
    <w:rsid w:val="00D335F4"/>
    <w:rsid w:val="00D34C0C"/>
    <w:rsid w:val="00D352B9"/>
    <w:rsid w:val="00D35777"/>
    <w:rsid w:val="00D36388"/>
    <w:rsid w:val="00D3664D"/>
    <w:rsid w:val="00D413AD"/>
    <w:rsid w:val="00D4177D"/>
    <w:rsid w:val="00D45875"/>
    <w:rsid w:val="00D45AC3"/>
    <w:rsid w:val="00D463E6"/>
    <w:rsid w:val="00D5070A"/>
    <w:rsid w:val="00D509DF"/>
    <w:rsid w:val="00D5164D"/>
    <w:rsid w:val="00D51FB0"/>
    <w:rsid w:val="00D521E9"/>
    <w:rsid w:val="00D52F86"/>
    <w:rsid w:val="00D53ABB"/>
    <w:rsid w:val="00D566F1"/>
    <w:rsid w:val="00D56911"/>
    <w:rsid w:val="00D572FE"/>
    <w:rsid w:val="00D57871"/>
    <w:rsid w:val="00D601C1"/>
    <w:rsid w:val="00D61167"/>
    <w:rsid w:val="00D62080"/>
    <w:rsid w:val="00D62C9B"/>
    <w:rsid w:val="00D62F26"/>
    <w:rsid w:val="00D6368E"/>
    <w:rsid w:val="00D63764"/>
    <w:rsid w:val="00D641CD"/>
    <w:rsid w:val="00D64329"/>
    <w:rsid w:val="00D64866"/>
    <w:rsid w:val="00D65139"/>
    <w:rsid w:val="00D651EE"/>
    <w:rsid w:val="00D65A2C"/>
    <w:rsid w:val="00D700C5"/>
    <w:rsid w:val="00D70F38"/>
    <w:rsid w:val="00D71513"/>
    <w:rsid w:val="00D720C1"/>
    <w:rsid w:val="00D722A4"/>
    <w:rsid w:val="00D72C5C"/>
    <w:rsid w:val="00D7391D"/>
    <w:rsid w:val="00D753FF"/>
    <w:rsid w:val="00D7552D"/>
    <w:rsid w:val="00D75745"/>
    <w:rsid w:val="00D76FFF"/>
    <w:rsid w:val="00D77D48"/>
    <w:rsid w:val="00D80018"/>
    <w:rsid w:val="00D80809"/>
    <w:rsid w:val="00D8115B"/>
    <w:rsid w:val="00D8116F"/>
    <w:rsid w:val="00D8120D"/>
    <w:rsid w:val="00D81C46"/>
    <w:rsid w:val="00D83030"/>
    <w:rsid w:val="00D834BC"/>
    <w:rsid w:val="00D836AC"/>
    <w:rsid w:val="00D8479A"/>
    <w:rsid w:val="00D85CCD"/>
    <w:rsid w:val="00D85DA0"/>
    <w:rsid w:val="00D86665"/>
    <w:rsid w:val="00D866BE"/>
    <w:rsid w:val="00D868EB"/>
    <w:rsid w:val="00D86A4F"/>
    <w:rsid w:val="00D87136"/>
    <w:rsid w:val="00D878F8"/>
    <w:rsid w:val="00D87D32"/>
    <w:rsid w:val="00D91A15"/>
    <w:rsid w:val="00D924B4"/>
    <w:rsid w:val="00D929D8"/>
    <w:rsid w:val="00D92AA5"/>
    <w:rsid w:val="00D92C48"/>
    <w:rsid w:val="00D92EFB"/>
    <w:rsid w:val="00D934F8"/>
    <w:rsid w:val="00D93F34"/>
    <w:rsid w:val="00D942AB"/>
    <w:rsid w:val="00D94E98"/>
    <w:rsid w:val="00D95243"/>
    <w:rsid w:val="00D965FD"/>
    <w:rsid w:val="00D97C42"/>
    <w:rsid w:val="00D97D66"/>
    <w:rsid w:val="00DA0DD0"/>
    <w:rsid w:val="00DA2772"/>
    <w:rsid w:val="00DA5F4D"/>
    <w:rsid w:val="00DB2200"/>
    <w:rsid w:val="00DB221E"/>
    <w:rsid w:val="00DB26EF"/>
    <w:rsid w:val="00DB343A"/>
    <w:rsid w:val="00DB3910"/>
    <w:rsid w:val="00DB3B67"/>
    <w:rsid w:val="00DB4423"/>
    <w:rsid w:val="00DB46C2"/>
    <w:rsid w:val="00DB46CC"/>
    <w:rsid w:val="00DB6652"/>
    <w:rsid w:val="00DB72F7"/>
    <w:rsid w:val="00DC15BF"/>
    <w:rsid w:val="00DC17F5"/>
    <w:rsid w:val="00DC28F3"/>
    <w:rsid w:val="00DC4602"/>
    <w:rsid w:val="00DC4EEB"/>
    <w:rsid w:val="00DC558A"/>
    <w:rsid w:val="00DC5599"/>
    <w:rsid w:val="00DC6655"/>
    <w:rsid w:val="00DC6C93"/>
    <w:rsid w:val="00DC6F9F"/>
    <w:rsid w:val="00DC70AF"/>
    <w:rsid w:val="00DC7180"/>
    <w:rsid w:val="00DC72B6"/>
    <w:rsid w:val="00DD0A6B"/>
    <w:rsid w:val="00DD0B65"/>
    <w:rsid w:val="00DD0F82"/>
    <w:rsid w:val="00DD1504"/>
    <w:rsid w:val="00DD2B9D"/>
    <w:rsid w:val="00DD2DD2"/>
    <w:rsid w:val="00DD3071"/>
    <w:rsid w:val="00DD31F5"/>
    <w:rsid w:val="00DD35D3"/>
    <w:rsid w:val="00DD46F6"/>
    <w:rsid w:val="00DD47B6"/>
    <w:rsid w:val="00DD4EF8"/>
    <w:rsid w:val="00DD5794"/>
    <w:rsid w:val="00DD5BF6"/>
    <w:rsid w:val="00DD661F"/>
    <w:rsid w:val="00DD6DCF"/>
    <w:rsid w:val="00DD6ECB"/>
    <w:rsid w:val="00DE0652"/>
    <w:rsid w:val="00DE1AB5"/>
    <w:rsid w:val="00DE1BCF"/>
    <w:rsid w:val="00DE20E0"/>
    <w:rsid w:val="00DE23CD"/>
    <w:rsid w:val="00DE2EDA"/>
    <w:rsid w:val="00DE3847"/>
    <w:rsid w:val="00DE3FD4"/>
    <w:rsid w:val="00DE56D2"/>
    <w:rsid w:val="00DE576F"/>
    <w:rsid w:val="00DE6926"/>
    <w:rsid w:val="00DE6DEF"/>
    <w:rsid w:val="00DE7461"/>
    <w:rsid w:val="00DE757C"/>
    <w:rsid w:val="00DF0674"/>
    <w:rsid w:val="00DF08C0"/>
    <w:rsid w:val="00DF0989"/>
    <w:rsid w:val="00DF0A81"/>
    <w:rsid w:val="00DF0FCA"/>
    <w:rsid w:val="00DF1817"/>
    <w:rsid w:val="00DF292C"/>
    <w:rsid w:val="00DF37F2"/>
    <w:rsid w:val="00DF3FE3"/>
    <w:rsid w:val="00DF41E7"/>
    <w:rsid w:val="00DF456F"/>
    <w:rsid w:val="00DF5058"/>
    <w:rsid w:val="00DF5077"/>
    <w:rsid w:val="00DF543C"/>
    <w:rsid w:val="00DF63A7"/>
    <w:rsid w:val="00DF75B5"/>
    <w:rsid w:val="00DF7E41"/>
    <w:rsid w:val="00E018DA"/>
    <w:rsid w:val="00E0207D"/>
    <w:rsid w:val="00E0376A"/>
    <w:rsid w:val="00E03788"/>
    <w:rsid w:val="00E03A6A"/>
    <w:rsid w:val="00E03F95"/>
    <w:rsid w:val="00E048C2"/>
    <w:rsid w:val="00E049A4"/>
    <w:rsid w:val="00E04CC2"/>
    <w:rsid w:val="00E059DB"/>
    <w:rsid w:val="00E06A6A"/>
    <w:rsid w:val="00E07229"/>
    <w:rsid w:val="00E10EAE"/>
    <w:rsid w:val="00E124D4"/>
    <w:rsid w:val="00E1270D"/>
    <w:rsid w:val="00E1276A"/>
    <w:rsid w:val="00E12995"/>
    <w:rsid w:val="00E136A8"/>
    <w:rsid w:val="00E13B8F"/>
    <w:rsid w:val="00E143A0"/>
    <w:rsid w:val="00E15B19"/>
    <w:rsid w:val="00E160B7"/>
    <w:rsid w:val="00E16C68"/>
    <w:rsid w:val="00E17870"/>
    <w:rsid w:val="00E17A1B"/>
    <w:rsid w:val="00E21A49"/>
    <w:rsid w:val="00E2327C"/>
    <w:rsid w:val="00E23B8A"/>
    <w:rsid w:val="00E2477C"/>
    <w:rsid w:val="00E24A48"/>
    <w:rsid w:val="00E24C9F"/>
    <w:rsid w:val="00E25282"/>
    <w:rsid w:val="00E253C8"/>
    <w:rsid w:val="00E263AF"/>
    <w:rsid w:val="00E266F9"/>
    <w:rsid w:val="00E26E00"/>
    <w:rsid w:val="00E270F0"/>
    <w:rsid w:val="00E27B8F"/>
    <w:rsid w:val="00E27D4B"/>
    <w:rsid w:val="00E30BD1"/>
    <w:rsid w:val="00E30F04"/>
    <w:rsid w:val="00E310AA"/>
    <w:rsid w:val="00E315F3"/>
    <w:rsid w:val="00E31BD7"/>
    <w:rsid w:val="00E3220F"/>
    <w:rsid w:val="00E32664"/>
    <w:rsid w:val="00E3515A"/>
    <w:rsid w:val="00E35BDB"/>
    <w:rsid w:val="00E35FA3"/>
    <w:rsid w:val="00E36F95"/>
    <w:rsid w:val="00E37DE8"/>
    <w:rsid w:val="00E4059F"/>
    <w:rsid w:val="00E40681"/>
    <w:rsid w:val="00E40702"/>
    <w:rsid w:val="00E419E9"/>
    <w:rsid w:val="00E42578"/>
    <w:rsid w:val="00E4332C"/>
    <w:rsid w:val="00E43596"/>
    <w:rsid w:val="00E43A55"/>
    <w:rsid w:val="00E43DA1"/>
    <w:rsid w:val="00E43F7B"/>
    <w:rsid w:val="00E447AF"/>
    <w:rsid w:val="00E45DFD"/>
    <w:rsid w:val="00E4609D"/>
    <w:rsid w:val="00E53398"/>
    <w:rsid w:val="00E53AE2"/>
    <w:rsid w:val="00E53B83"/>
    <w:rsid w:val="00E53D12"/>
    <w:rsid w:val="00E544AB"/>
    <w:rsid w:val="00E56A5B"/>
    <w:rsid w:val="00E60A49"/>
    <w:rsid w:val="00E61409"/>
    <w:rsid w:val="00E61BFC"/>
    <w:rsid w:val="00E62051"/>
    <w:rsid w:val="00E6228D"/>
    <w:rsid w:val="00E626B5"/>
    <w:rsid w:val="00E629BB"/>
    <w:rsid w:val="00E630AC"/>
    <w:rsid w:val="00E634F0"/>
    <w:rsid w:val="00E64B70"/>
    <w:rsid w:val="00E64D8B"/>
    <w:rsid w:val="00E65583"/>
    <w:rsid w:val="00E677BC"/>
    <w:rsid w:val="00E67A0E"/>
    <w:rsid w:val="00E702EF"/>
    <w:rsid w:val="00E7035B"/>
    <w:rsid w:val="00E711B5"/>
    <w:rsid w:val="00E7129F"/>
    <w:rsid w:val="00E719DF"/>
    <w:rsid w:val="00E72EA0"/>
    <w:rsid w:val="00E72F71"/>
    <w:rsid w:val="00E72F7A"/>
    <w:rsid w:val="00E73A71"/>
    <w:rsid w:val="00E74623"/>
    <w:rsid w:val="00E74778"/>
    <w:rsid w:val="00E7515A"/>
    <w:rsid w:val="00E77679"/>
    <w:rsid w:val="00E80521"/>
    <w:rsid w:val="00E808F2"/>
    <w:rsid w:val="00E80CBE"/>
    <w:rsid w:val="00E80D3C"/>
    <w:rsid w:val="00E81661"/>
    <w:rsid w:val="00E81A7E"/>
    <w:rsid w:val="00E81F81"/>
    <w:rsid w:val="00E823A2"/>
    <w:rsid w:val="00E827DD"/>
    <w:rsid w:val="00E829E0"/>
    <w:rsid w:val="00E82AFE"/>
    <w:rsid w:val="00E83D60"/>
    <w:rsid w:val="00E842AE"/>
    <w:rsid w:val="00E84648"/>
    <w:rsid w:val="00E84CD9"/>
    <w:rsid w:val="00E84DA8"/>
    <w:rsid w:val="00E84DF2"/>
    <w:rsid w:val="00E8568E"/>
    <w:rsid w:val="00E85A48"/>
    <w:rsid w:val="00E85C21"/>
    <w:rsid w:val="00E86609"/>
    <w:rsid w:val="00E87025"/>
    <w:rsid w:val="00E8799B"/>
    <w:rsid w:val="00E87E35"/>
    <w:rsid w:val="00E90783"/>
    <w:rsid w:val="00E907FF"/>
    <w:rsid w:val="00E90C47"/>
    <w:rsid w:val="00E916C6"/>
    <w:rsid w:val="00E91B25"/>
    <w:rsid w:val="00E93808"/>
    <w:rsid w:val="00E93DAF"/>
    <w:rsid w:val="00E94250"/>
    <w:rsid w:val="00E94AD7"/>
    <w:rsid w:val="00E94ECE"/>
    <w:rsid w:val="00E95069"/>
    <w:rsid w:val="00E9536C"/>
    <w:rsid w:val="00E962F6"/>
    <w:rsid w:val="00E96478"/>
    <w:rsid w:val="00E96DBA"/>
    <w:rsid w:val="00E96E32"/>
    <w:rsid w:val="00E96EB0"/>
    <w:rsid w:val="00E96F83"/>
    <w:rsid w:val="00E9792F"/>
    <w:rsid w:val="00EA1057"/>
    <w:rsid w:val="00EA12DD"/>
    <w:rsid w:val="00EA13BE"/>
    <w:rsid w:val="00EA2BFB"/>
    <w:rsid w:val="00EA2DCE"/>
    <w:rsid w:val="00EA2EDC"/>
    <w:rsid w:val="00EA333A"/>
    <w:rsid w:val="00EA4022"/>
    <w:rsid w:val="00EA4411"/>
    <w:rsid w:val="00EA48FF"/>
    <w:rsid w:val="00EA5162"/>
    <w:rsid w:val="00EA5E4B"/>
    <w:rsid w:val="00EA683C"/>
    <w:rsid w:val="00EA6E70"/>
    <w:rsid w:val="00EA77A8"/>
    <w:rsid w:val="00EB0028"/>
    <w:rsid w:val="00EB04EB"/>
    <w:rsid w:val="00EB1E4C"/>
    <w:rsid w:val="00EB2103"/>
    <w:rsid w:val="00EB2172"/>
    <w:rsid w:val="00EB4473"/>
    <w:rsid w:val="00EB4BC5"/>
    <w:rsid w:val="00EB4D67"/>
    <w:rsid w:val="00EB5084"/>
    <w:rsid w:val="00EB575D"/>
    <w:rsid w:val="00EB5A34"/>
    <w:rsid w:val="00EB5D2F"/>
    <w:rsid w:val="00EB60D4"/>
    <w:rsid w:val="00EB6262"/>
    <w:rsid w:val="00EB6FB6"/>
    <w:rsid w:val="00EB79F9"/>
    <w:rsid w:val="00EB7A6C"/>
    <w:rsid w:val="00EB7AAC"/>
    <w:rsid w:val="00EC03F1"/>
    <w:rsid w:val="00EC098F"/>
    <w:rsid w:val="00EC0AB1"/>
    <w:rsid w:val="00EC164B"/>
    <w:rsid w:val="00EC1843"/>
    <w:rsid w:val="00EC1C8B"/>
    <w:rsid w:val="00EC23A7"/>
    <w:rsid w:val="00EC2CEA"/>
    <w:rsid w:val="00EC34CD"/>
    <w:rsid w:val="00EC394D"/>
    <w:rsid w:val="00EC56E6"/>
    <w:rsid w:val="00EC58D6"/>
    <w:rsid w:val="00EC6FB0"/>
    <w:rsid w:val="00EC7797"/>
    <w:rsid w:val="00ED1E86"/>
    <w:rsid w:val="00ED20BD"/>
    <w:rsid w:val="00ED21A9"/>
    <w:rsid w:val="00ED24EA"/>
    <w:rsid w:val="00ED2598"/>
    <w:rsid w:val="00ED31E4"/>
    <w:rsid w:val="00ED3703"/>
    <w:rsid w:val="00ED39F8"/>
    <w:rsid w:val="00ED5807"/>
    <w:rsid w:val="00ED5F38"/>
    <w:rsid w:val="00ED6E10"/>
    <w:rsid w:val="00ED72AE"/>
    <w:rsid w:val="00ED7576"/>
    <w:rsid w:val="00EE011A"/>
    <w:rsid w:val="00EE1087"/>
    <w:rsid w:val="00EE1414"/>
    <w:rsid w:val="00EE2340"/>
    <w:rsid w:val="00EE236B"/>
    <w:rsid w:val="00EE242C"/>
    <w:rsid w:val="00EE257C"/>
    <w:rsid w:val="00EE26FD"/>
    <w:rsid w:val="00EE2E7B"/>
    <w:rsid w:val="00EE356E"/>
    <w:rsid w:val="00EE3BFB"/>
    <w:rsid w:val="00EE3FA9"/>
    <w:rsid w:val="00EE4363"/>
    <w:rsid w:val="00EE46DE"/>
    <w:rsid w:val="00EE4BAE"/>
    <w:rsid w:val="00EE55A9"/>
    <w:rsid w:val="00EE5719"/>
    <w:rsid w:val="00EE6421"/>
    <w:rsid w:val="00EE70A2"/>
    <w:rsid w:val="00EE7A00"/>
    <w:rsid w:val="00EF09F4"/>
    <w:rsid w:val="00EF2A53"/>
    <w:rsid w:val="00EF47C0"/>
    <w:rsid w:val="00EF4DA3"/>
    <w:rsid w:val="00EF6185"/>
    <w:rsid w:val="00EF791C"/>
    <w:rsid w:val="00EF7BBD"/>
    <w:rsid w:val="00F0062C"/>
    <w:rsid w:val="00F01FF5"/>
    <w:rsid w:val="00F03350"/>
    <w:rsid w:val="00F037A3"/>
    <w:rsid w:val="00F04E03"/>
    <w:rsid w:val="00F04F5F"/>
    <w:rsid w:val="00F05C62"/>
    <w:rsid w:val="00F0649A"/>
    <w:rsid w:val="00F07C43"/>
    <w:rsid w:val="00F109F6"/>
    <w:rsid w:val="00F10DF5"/>
    <w:rsid w:val="00F11A9F"/>
    <w:rsid w:val="00F11E68"/>
    <w:rsid w:val="00F12AA4"/>
    <w:rsid w:val="00F12D6D"/>
    <w:rsid w:val="00F13701"/>
    <w:rsid w:val="00F13B89"/>
    <w:rsid w:val="00F14311"/>
    <w:rsid w:val="00F155D7"/>
    <w:rsid w:val="00F1663C"/>
    <w:rsid w:val="00F16BEA"/>
    <w:rsid w:val="00F17624"/>
    <w:rsid w:val="00F176B6"/>
    <w:rsid w:val="00F20762"/>
    <w:rsid w:val="00F22276"/>
    <w:rsid w:val="00F23402"/>
    <w:rsid w:val="00F23994"/>
    <w:rsid w:val="00F25840"/>
    <w:rsid w:val="00F25D73"/>
    <w:rsid w:val="00F2665E"/>
    <w:rsid w:val="00F26AE0"/>
    <w:rsid w:val="00F27498"/>
    <w:rsid w:val="00F27907"/>
    <w:rsid w:val="00F30CF1"/>
    <w:rsid w:val="00F315AC"/>
    <w:rsid w:val="00F31FF0"/>
    <w:rsid w:val="00F32213"/>
    <w:rsid w:val="00F32969"/>
    <w:rsid w:val="00F3326A"/>
    <w:rsid w:val="00F33853"/>
    <w:rsid w:val="00F3421C"/>
    <w:rsid w:val="00F344AE"/>
    <w:rsid w:val="00F3456D"/>
    <w:rsid w:val="00F35109"/>
    <w:rsid w:val="00F35AC0"/>
    <w:rsid w:val="00F363BC"/>
    <w:rsid w:val="00F36C2A"/>
    <w:rsid w:val="00F37572"/>
    <w:rsid w:val="00F3771B"/>
    <w:rsid w:val="00F403ED"/>
    <w:rsid w:val="00F40539"/>
    <w:rsid w:val="00F4086D"/>
    <w:rsid w:val="00F40976"/>
    <w:rsid w:val="00F4100C"/>
    <w:rsid w:val="00F41109"/>
    <w:rsid w:val="00F42BD2"/>
    <w:rsid w:val="00F42E62"/>
    <w:rsid w:val="00F438EA"/>
    <w:rsid w:val="00F45E0A"/>
    <w:rsid w:val="00F45F34"/>
    <w:rsid w:val="00F460DD"/>
    <w:rsid w:val="00F46986"/>
    <w:rsid w:val="00F46DCF"/>
    <w:rsid w:val="00F470A6"/>
    <w:rsid w:val="00F47750"/>
    <w:rsid w:val="00F4797A"/>
    <w:rsid w:val="00F47DDE"/>
    <w:rsid w:val="00F51213"/>
    <w:rsid w:val="00F51C37"/>
    <w:rsid w:val="00F5274D"/>
    <w:rsid w:val="00F52F14"/>
    <w:rsid w:val="00F5361E"/>
    <w:rsid w:val="00F53822"/>
    <w:rsid w:val="00F55480"/>
    <w:rsid w:val="00F561C8"/>
    <w:rsid w:val="00F56673"/>
    <w:rsid w:val="00F56CFF"/>
    <w:rsid w:val="00F56D7F"/>
    <w:rsid w:val="00F57017"/>
    <w:rsid w:val="00F57482"/>
    <w:rsid w:val="00F57BE8"/>
    <w:rsid w:val="00F6057B"/>
    <w:rsid w:val="00F60635"/>
    <w:rsid w:val="00F61C7A"/>
    <w:rsid w:val="00F61C8A"/>
    <w:rsid w:val="00F61D15"/>
    <w:rsid w:val="00F61E73"/>
    <w:rsid w:val="00F6242E"/>
    <w:rsid w:val="00F624A1"/>
    <w:rsid w:val="00F62F97"/>
    <w:rsid w:val="00F635A9"/>
    <w:rsid w:val="00F63D26"/>
    <w:rsid w:val="00F650D9"/>
    <w:rsid w:val="00F65561"/>
    <w:rsid w:val="00F65824"/>
    <w:rsid w:val="00F66ADF"/>
    <w:rsid w:val="00F670BC"/>
    <w:rsid w:val="00F677BD"/>
    <w:rsid w:val="00F7175F"/>
    <w:rsid w:val="00F71BFE"/>
    <w:rsid w:val="00F7251E"/>
    <w:rsid w:val="00F72C2B"/>
    <w:rsid w:val="00F72EE1"/>
    <w:rsid w:val="00F7379D"/>
    <w:rsid w:val="00F7397B"/>
    <w:rsid w:val="00F75473"/>
    <w:rsid w:val="00F75E2C"/>
    <w:rsid w:val="00F76E8F"/>
    <w:rsid w:val="00F77739"/>
    <w:rsid w:val="00F77F4E"/>
    <w:rsid w:val="00F816B2"/>
    <w:rsid w:val="00F8222C"/>
    <w:rsid w:val="00F83B65"/>
    <w:rsid w:val="00F83F51"/>
    <w:rsid w:val="00F843C1"/>
    <w:rsid w:val="00F84F31"/>
    <w:rsid w:val="00F871CC"/>
    <w:rsid w:val="00F87933"/>
    <w:rsid w:val="00F87DB5"/>
    <w:rsid w:val="00F90B7E"/>
    <w:rsid w:val="00F91A8D"/>
    <w:rsid w:val="00F9215C"/>
    <w:rsid w:val="00F93261"/>
    <w:rsid w:val="00F95AE9"/>
    <w:rsid w:val="00F95D4E"/>
    <w:rsid w:val="00F95FA7"/>
    <w:rsid w:val="00F96971"/>
    <w:rsid w:val="00F969C5"/>
    <w:rsid w:val="00F97883"/>
    <w:rsid w:val="00FA2EA3"/>
    <w:rsid w:val="00FA40A7"/>
    <w:rsid w:val="00FA488D"/>
    <w:rsid w:val="00FA4FC5"/>
    <w:rsid w:val="00FA5041"/>
    <w:rsid w:val="00FA643B"/>
    <w:rsid w:val="00FA6D19"/>
    <w:rsid w:val="00FA72A9"/>
    <w:rsid w:val="00FB1253"/>
    <w:rsid w:val="00FB1A74"/>
    <w:rsid w:val="00FB1E05"/>
    <w:rsid w:val="00FB2573"/>
    <w:rsid w:val="00FB2850"/>
    <w:rsid w:val="00FB3592"/>
    <w:rsid w:val="00FB38F5"/>
    <w:rsid w:val="00FB3BF3"/>
    <w:rsid w:val="00FB3F52"/>
    <w:rsid w:val="00FB4632"/>
    <w:rsid w:val="00FB4F54"/>
    <w:rsid w:val="00FB53E8"/>
    <w:rsid w:val="00FB5727"/>
    <w:rsid w:val="00FB5BA4"/>
    <w:rsid w:val="00FB6450"/>
    <w:rsid w:val="00FB6622"/>
    <w:rsid w:val="00FB6D7A"/>
    <w:rsid w:val="00FB7131"/>
    <w:rsid w:val="00FB7712"/>
    <w:rsid w:val="00FB7D03"/>
    <w:rsid w:val="00FC448F"/>
    <w:rsid w:val="00FC4618"/>
    <w:rsid w:val="00FC55A3"/>
    <w:rsid w:val="00FC56C1"/>
    <w:rsid w:val="00FC56C6"/>
    <w:rsid w:val="00FC7024"/>
    <w:rsid w:val="00FC74EA"/>
    <w:rsid w:val="00FC75B2"/>
    <w:rsid w:val="00FC7E5A"/>
    <w:rsid w:val="00FD038B"/>
    <w:rsid w:val="00FD0833"/>
    <w:rsid w:val="00FD0CE6"/>
    <w:rsid w:val="00FD0ECC"/>
    <w:rsid w:val="00FD1537"/>
    <w:rsid w:val="00FD263C"/>
    <w:rsid w:val="00FD29C4"/>
    <w:rsid w:val="00FD2E99"/>
    <w:rsid w:val="00FD414E"/>
    <w:rsid w:val="00FD41E9"/>
    <w:rsid w:val="00FD4491"/>
    <w:rsid w:val="00FD5211"/>
    <w:rsid w:val="00FD5271"/>
    <w:rsid w:val="00FD58DC"/>
    <w:rsid w:val="00FD69C6"/>
    <w:rsid w:val="00FD6C32"/>
    <w:rsid w:val="00FD772A"/>
    <w:rsid w:val="00FD7895"/>
    <w:rsid w:val="00FD7AE5"/>
    <w:rsid w:val="00FD7D1B"/>
    <w:rsid w:val="00FE0226"/>
    <w:rsid w:val="00FE0CE8"/>
    <w:rsid w:val="00FE114D"/>
    <w:rsid w:val="00FE1D44"/>
    <w:rsid w:val="00FE1D90"/>
    <w:rsid w:val="00FE3751"/>
    <w:rsid w:val="00FE3CC2"/>
    <w:rsid w:val="00FE4DC3"/>
    <w:rsid w:val="00FE64DA"/>
    <w:rsid w:val="00FE6696"/>
    <w:rsid w:val="00FE710D"/>
    <w:rsid w:val="00FE7DC0"/>
    <w:rsid w:val="00FF03B8"/>
    <w:rsid w:val="00FF0AA8"/>
    <w:rsid w:val="00FF190E"/>
    <w:rsid w:val="00FF2114"/>
    <w:rsid w:val="00FF2C06"/>
    <w:rsid w:val="00FF333D"/>
    <w:rsid w:val="00FF3A5A"/>
    <w:rsid w:val="00FF4788"/>
    <w:rsid w:val="00FF5D66"/>
    <w:rsid w:val="00FF5E50"/>
    <w:rsid w:val="00FF60BF"/>
    <w:rsid w:val="00FF6C84"/>
    <w:rsid w:val="00FF73BC"/>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1E33A41"/>
  <w15:docId w15:val="{07817788-16AD-4658-B38C-6D3F8DD54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4F8D"/>
    <w:rPr>
      <w:rFonts w:ascii="Times New Roman" w:hAnsi="Times New Roman"/>
    </w:rPr>
  </w:style>
  <w:style w:type="paragraph" w:styleId="Heading1">
    <w:name w:val="heading 1"/>
    <w:basedOn w:val="Normal"/>
    <w:next w:val="Normal"/>
    <w:link w:val="Heading1Char"/>
    <w:uiPriority w:val="9"/>
    <w:qFormat/>
    <w:rsid w:val="001F2611"/>
    <w:pPr>
      <w:widowControl w:val="0"/>
      <w:tabs>
        <w:tab w:val="left" w:pos="829"/>
        <w:tab w:val="left" w:pos="830"/>
      </w:tabs>
      <w:autoSpaceDE w:val="0"/>
      <w:autoSpaceDN w:val="0"/>
      <w:spacing w:before="183" w:after="0" w:line="271" w:lineRule="auto"/>
      <w:ind w:left="109" w:right="329"/>
      <w:jc w:val="both"/>
      <w:outlineLvl w:val="0"/>
    </w:pPr>
    <w:rPr>
      <w:rFonts w:asciiTheme="majorBidi" w:hAnsiTheme="majorBidi" w:cstheme="majorBidi"/>
      <w:i/>
      <w:iCs/>
      <w:sz w:val="21"/>
      <w:szCs w:val="21"/>
    </w:rPr>
  </w:style>
  <w:style w:type="paragraph" w:styleId="Heading2">
    <w:name w:val="heading 2"/>
    <w:basedOn w:val="Normal"/>
    <w:next w:val="Normal"/>
    <w:link w:val="Heading2Char"/>
    <w:uiPriority w:val="9"/>
    <w:semiHidden/>
    <w:unhideWhenUsed/>
    <w:qFormat/>
    <w:rsid w:val="00B85C8F"/>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854C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A32131"/>
    <w:pPr>
      <w:ind w:left="720"/>
      <w:contextualSpacing/>
    </w:pPr>
  </w:style>
  <w:style w:type="character" w:styleId="CommentReference">
    <w:name w:val="annotation reference"/>
    <w:basedOn w:val="DefaultParagraphFont"/>
    <w:uiPriority w:val="99"/>
    <w:unhideWhenUsed/>
    <w:rsid w:val="005B5E50"/>
    <w:rPr>
      <w:sz w:val="16"/>
      <w:szCs w:val="16"/>
    </w:rPr>
  </w:style>
  <w:style w:type="paragraph" w:styleId="CommentText">
    <w:name w:val="annotation text"/>
    <w:basedOn w:val="Normal"/>
    <w:link w:val="CommentTextChar"/>
    <w:uiPriority w:val="99"/>
    <w:unhideWhenUsed/>
    <w:rsid w:val="005B5E50"/>
    <w:pPr>
      <w:spacing w:line="240" w:lineRule="auto"/>
    </w:pPr>
    <w:rPr>
      <w:sz w:val="20"/>
      <w:szCs w:val="20"/>
    </w:rPr>
  </w:style>
  <w:style w:type="character" w:customStyle="1" w:styleId="CommentTextChar">
    <w:name w:val="Comment Text Char"/>
    <w:basedOn w:val="DefaultParagraphFont"/>
    <w:link w:val="CommentText"/>
    <w:uiPriority w:val="99"/>
    <w:rsid w:val="005B5E50"/>
    <w:rPr>
      <w:sz w:val="20"/>
      <w:szCs w:val="20"/>
    </w:rPr>
  </w:style>
  <w:style w:type="paragraph" w:styleId="CommentSubject">
    <w:name w:val="annotation subject"/>
    <w:basedOn w:val="CommentText"/>
    <w:next w:val="CommentText"/>
    <w:link w:val="CommentSubjectChar"/>
    <w:uiPriority w:val="99"/>
    <w:semiHidden/>
    <w:unhideWhenUsed/>
    <w:rsid w:val="005B5E50"/>
    <w:rPr>
      <w:b/>
      <w:bCs/>
    </w:rPr>
  </w:style>
  <w:style w:type="character" w:customStyle="1" w:styleId="CommentSubjectChar">
    <w:name w:val="Comment Subject Char"/>
    <w:basedOn w:val="CommentTextChar"/>
    <w:link w:val="CommentSubject"/>
    <w:uiPriority w:val="99"/>
    <w:semiHidden/>
    <w:rsid w:val="005B5E50"/>
    <w:rPr>
      <w:b/>
      <w:bCs/>
      <w:sz w:val="20"/>
      <w:szCs w:val="20"/>
    </w:rPr>
  </w:style>
  <w:style w:type="paragraph" w:styleId="BalloonText">
    <w:name w:val="Balloon Text"/>
    <w:basedOn w:val="Normal"/>
    <w:link w:val="BalloonTextChar"/>
    <w:uiPriority w:val="99"/>
    <w:semiHidden/>
    <w:unhideWhenUsed/>
    <w:rsid w:val="005B5E5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5E50"/>
    <w:rPr>
      <w:rFonts w:ascii="Segoe UI" w:hAnsi="Segoe UI" w:cs="Segoe UI"/>
      <w:sz w:val="18"/>
      <w:szCs w:val="18"/>
    </w:rPr>
  </w:style>
  <w:style w:type="table" w:styleId="TableGrid">
    <w:name w:val="Table Grid"/>
    <w:basedOn w:val="TableNormal"/>
    <w:uiPriority w:val="39"/>
    <w:rsid w:val="00B73C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24DD1"/>
    <w:rPr>
      <w:color w:val="0563C1" w:themeColor="hyperlink"/>
      <w:u w:val="single"/>
    </w:rPr>
  </w:style>
  <w:style w:type="paragraph" w:styleId="Header">
    <w:name w:val="header"/>
    <w:basedOn w:val="Normal"/>
    <w:link w:val="HeaderChar"/>
    <w:uiPriority w:val="99"/>
    <w:unhideWhenUsed/>
    <w:rsid w:val="002C36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369A"/>
  </w:style>
  <w:style w:type="paragraph" w:styleId="Footer">
    <w:name w:val="footer"/>
    <w:basedOn w:val="Normal"/>
    <w:link w:val="FooterChar"/>
    <w:uiPriority w:val="99"/>
    <w:unhideWhenUsed/>
    <w:rsid w:val="002C36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369A"/>
  </w:style>
  <w:style w:type="paragraph" w:styleId="Revision">
    <w:name w:val="Revision"/>
    <w:hidden/>
    <w:uiPriority w:val="99"/>
    <w:semiHidden/>
    <w:rsid w:val="001C6EE5"/>
    <w:pPr>
      <w:spacing w:after="0" w:line="240" w:lineRule="auto"/>
    </w:pPr>
  </w:style>
  <w:style w:type="paragraph" w:styleId="NormalWeb">
    <w:name w:val="Normal (Web)"/>
    <w:basedOn w:val="Normal"/>
    <w:uiPriority w:val="99"/>
    <w:unhideWhenUsed/>
    <w:rsid w:val="00803DD1"/>
    <w:pPr>
      <w:spacing w:before="100" w:beforeAutospacing="1" w:after="100" w:afterAutospacing="1" w:line="240" w:lineRule="auto"/>
    </w:pPr>
    <w:rPr>
      <w:rFonts w:eastAsia="Times New Roman" w:cs="Times New Roman"/>
      <w:sz w:val="24"/>
      <w:szCs w:val="24"/>
      <w:lang w:val="en-GB" w:eastAsia="en-GB"/>
    </w:rPr>
  </w:style>
  <w:style w:type="paragraph" w:styleId="FootnoteText">
    <w:name w:val="footnote text"/>
    <w:aliases w:val="ft"/>
    <w:basedOn w:val="Normal"/>
    <w:link w:val="FootnoteTextChar"/>
    <w:uiPriority w:val="99"/>
    <w:unhideWhenUsed/>
    <w:rsid w:val="000B1556"/>
    <w:pPr>
      <w:spacing w:after="0" w:line="240" w:lineRule="auto"/>
    </w:pPr>
    <w:rPr>
      <w:sz w:val="20"/>
      <w:szCs w:val="20"/>
    </w:rPr>
  </w:style>
  <w:style w:type="character" w:customStyle="1" w:styleId="FootnoteTextChar">
    <w:name w:val="Footnote Text Char"/>
    <w:aliases w:val="ft Char"/>
    <w:basedOn w:val="DefaultParagraphFont"/>
    <w:link w:val="FootnoteText"/>
    <w:uiPriority w:val="99"/>
    <w:rsid w:val="000B1556"/>
    <w:rPr>
      <w:sz w:val="20"/>
      <w:szCs w:val="20"/>
    </w:rPr>
  </w:style>
  <w:style w:type="character" w:styleId="FootnoteReference">
    <w:name w:val="footnote reference"/>
    <w:aliases w:val="fr"/>
    <w:basedOn w:val="DefaultParagraphFont"/>
    <w:uiPriority w:val="99"/>
    <w:unhideWhenUsed/>
    <w:rsid w:val="000B1556"/>
    <w:rPr>
      <w:vertAlign w:val="superscript"/>
    </w:rPr>
  </w:style>
  <w:style w:type="character" w:styleId="FollowedHyperlink">
    <w:name w:val="FollowedHyperlink"/>
    <w:basedOn w:val="DefaultParagraphFont"/>
    <w:uiPriority w:val="99"/>
    <w:semiHidden/>
    <w:unhideWhenUsed/>
    <w:rsid w:val="00D71513"/>
    <w:rPr>
      <w:color w:val="954F72" w:themeColor="followedHyperlink"/>
      <w:u w:val="single"/>
    </w:rPr>
  </w:style>
  <w:style w:type="character" w:customStyle="1" w:styleId="Heading1Char">
    <w:name w:val="Heading 1 Char"/>
    <w:basedOn w:val="DefaultParagraphFont"/>
    <w:link w:val="Heading1"/>
    <w:uiPriority w:val="9"/>
    <w:rsid w:val="001F2611"/>
    <w:rPr>
      <w:rFonts w:asciiTheme="majorBidi" w:hAnsiTheme="majorBidi" w:cstheme="majorBidi"/>
      <w:i/>
      <w:iCs/>
      <w:sz w:val="21"/>
      <w:szCs w:val="21"/>
    </w:rPr>
  </w:style>
  <w:style w:type="paragraph" w:styleId="BodyText">
    <w:name w:val="Body Text"/>
    <w:basedOn w:val="Normal"/>
    <w:link w:val="BodyTextChar"/>
    <w:uiPriority w:val="1"/>
    <w:qFormat/>
    <w:rsid w:val="00363D82"/>
    <w:pPr>
      <w:widowControl w:val="0"/>
      <w:autoSpaceDE w:val="0"/>
      <w:autoSpaceDN w:val="0"/>
      <w:adjustRightInd w:val="0"/>
      <w:spacing w:after="0" w:line="240" w:lineRule="auto"/>
      <w:ind w:left="195"/>
    </w:pPr>
    <w:rPr>
      <w:rFonts w:eastAsiaTheme="minorEastAsia" w:cs="Times New Roman"/>
    </w:rPr>
  </w:style>
  <w:style w:type="character" w:customStyle="1" w:styleId="BodyTextChar">
    <w:name w:val="Body Text Char"/>
    <w:basedOn w:val="DefaultParagraphFont"/>
    <w:link w:val="BodyText"/>
    <w:uiPriority w:val="1"/>
    <w:rsid w:val="00363D82"/>
    <w:rPr>
      <w:rFonts w:ascii="Times New Roman" w:eastAsiaTheme="minorEastAsia" w:hAnsi="Times New Roman" w:cs="Times New Roman"/>
    </w:rPr>
  </w:style>
  <w:style w:type="paragraph" w:customStyle="1" w:styleId="TableParagraph">
    <w:name w:val="Table Paragraph"/>
    <w:basedOn w:val="Normal"/>
    <w:uiPriority w:val="1"/>
    <w:qFormat/>
    <w:rsid w:val="00C35FB2"/>
    <w:pPr>
      <w:widowControl w:val="0"/>
      <w:autoSpaceDE w:val="0"/>
      <w:autoSpaceDN w:val="0"/>
      <w:adjustRightInd w:val="0"/>
      <w:spacing w:before="62" w:after="0" w:line="240" w:lineRule="auto"/>
    </w:pPr>
    <w:rPr>
      <w:rFonts w:eastAsiaTheme="minorEastAsia" w:cs="Times New Roman"/>
      <w:sz w:val="24"/>
      <w:szCs w:val="24"/>
    </w:rPr>
  </w:style>
  <w:style w:type="paragraph" w:customStyle="1" w:styleId="Resolutions">
    <w:name w:val="Resolutions"/>
    <w:uiPriority w:val="99"/>
    <w:rsid w:val="009B7DAA"/>
    <w:pPr>
      <w:spacing w:after="0" w:line="240" w:lineRule="auto"/>
      <w:jc w:val="center"/>
    </w:pPr>
    <w:rPr>
      <w:rFonts w:ascii="Times New Roman" w:eastAsia="Times New Roman" w:hAnsi="Times New Roman" w:cs="Times New Roman"/>
      <w:b/>
      <w:smallCaps/>
      <w:noProof/>
      <w:sz w:val="26"/>
      <w:szCs w:val="24"/>
      <w:lang w:val="en-AU"/>
    </w:rPr>
  </w:style>
  <w:style w:type="numbering" w:customStyle="1" w:styleId="NoList1">
    <w:name w:val="No List1"/>
    <w:next w:val="NoList"/>
    <w:uiPriority w:val="99"/>
    <w:semiHidden/>
    <w:unhideWhenUsed/>
    <w:rsid w:val="009B7DAA"/>
  </w:style>
  <w:style w:type="paragraph" w:customStyle="1" w:styleId="footnotedescription">
    <w:name w:val="footnote description"/>
    <w:next w:val="Normal"/>
    <w:link w:val="footnotedescriptionChar"/>
    <w:hidden/>
    <w:rsid w:val="001D1364"/>
    <w:pPr>
      <w:spacing w:after="31" w:line="254" w:lineRule="auto"/>
      <w:jc w:val="both"/>
    </w:pPr>
    <w:rPr>
      <w:rFonts w:ascii="Times New Roman" w:eastAsia="Times New Roman" w:hAnsi="Times New Roman" w:cs="Times New Roman"/>
      <w:color w:val="000000"/>
      <w:sz w:val="20"/>
      <w:lang w:val="en-GB" w:eastAsia="en-GB"/>
    </w:rPr>
  </w:style>
  <w:style w:type="character" w:customStyle="1" w:styleId="footnotedescriptionChar">
    <w:name w:val="footnote description Char"/>
    <w:link w:val="footnotedescription"/>
    <w:rsid w:val="001D1364"/>
    <w:rPr>
      <w:rFonts w:ascii="Times New Roman" w:eastAsia="Times New Roman" w:hAnsi="Times New Roman" w:cs="Times New Roman"/>
      <w:color w:val="000000"/>
      <w:sz w:val="20"/>
      <w:lang w:val="en-GB" w:eastAsia="en-GB"/>
    </w:rPr>
  </w:style>
  <w:style w:type="character" w:customStyle="1" w:styleId="footnotemark">
    <w:name w:val="footnote mark"/>
    <w:hidden/>
    <w:rsid w:val="001D1364"/>
    <w:rPr>
      <w:rFonts w:ascii="Times New Roman" w:eastAsia="Times New Roman" w:hAnsi="Times New Roman" w:cs="Times New Roman"/>
      <w:color w:val="000000"/>
      <w:sz w:val="20"/>
      <w:vertAlign w:val="superscript"/>
    </w:rPr>
  </w:style>
  <w:style w:type="paragraph" w:customStyle="1" w:styleId="En-tte1">
    <w:name w:val="En-tête #1"/>
    <w:basedOn w:val="Normal"/>
    <w:link w:val="En-tte10"/>
    <w:uiPriority w:val="99"/>
    <w:rsid w:val="00727351"/>
    <w:pPr>
      <w:widowControl w:val="0"/>
      <w:shd w:val="clear" w:color="auto" w:fill="FFFFFF"/>
      <w:spacing w:after="180" w:line="240" w:lineRule="atLeast"/>
      <w:jc w:val="center"/>
      <w:outlineLvl w:val="0"/>
    </w:pPr>
    <w:rPr>
      <w:rFonts w:ascii="Arial" w:eastAsia="Times New Roman" w:hAnsi="Arial" w:cs="Arial"/>
      <w:b/>
      <w:bCs/>
      <w:sz w:val="26"/>
      <w:szCs w:val="26"/>
      <w:lang w:eastAsia="en-GB"/>
    </w:rPr>
  </w:style>
  <w:style w:type="character" w:customStyle="1" w:styleId="En-tte10">
    <w:name w:val="En-tête #1_"/>
    <w:link w:val="En-tte1"/>
    <w:uiPriority w:val="99"/>
    <w:locked/>
    <w:rsid w:val="00727351"/>
    <w:rPr>
      <w:rFonts w:ascii="Arial" w:eastAsia="Times New Roman" w:hAnsi="Arial" w:cs="Arial"/>
      <w:b/>
      <w:bCs/>
      <w:sz w:val="26"/>
      <w:szCs w:val="26"/>
      <w:shd w:val="clear" w:color="auto" w:fill="FFFFFF"/>
      <w:lang w:eastAsia="en-GB"/>
    </w:rPr>
  </w:style>
  <w:style w:type="character" w:customStyle="1" w:styleId="Heading2Char">
    <w:name w:val="Heading 2 Char"/>
    <w:basedOn w:val="DefaultParagraphFont"/>
    <w:link w:val="Heading2"/>
    <w:uiPriority w:val="9"/>
    <w:semiHidden/>
    <w:rsid w:val="00B85C8F"/>
    <w:rPr>
      <w:rFonts w:asciiTheme="majorHAnsi" w:eastAsiaTheme="majorEastAsia" w:hAnsiTheme="majorHAnsi" w:cstheme="majorBidi"/>
      <w:color w:val="2E74B5" w:themeColor="accent1" w:themeShade="BF"/>
      <w:sz w:val="26"/>
      <w:szCs w:val="26"/>
      <w:lang w:val="en-CA"/>
    </w:rPr>
  </w:style>
  <w:style w:type="table" w:customStyle="1" w:styleId="Style1">
    <w:name w:val="Style1"/>
    <w:basedOn w:val="TableNormal"/>
    <w:uiPriority w:val="99"/>
    <w:rsid w:val="00B85C8F"/>
    <w:pPr>
      <w:spacing w:after="0" w:line="240" w:lineRule="auto"/>
    </w:pPr>
    <w:rPr>
      <w:rFonts w:ascii="Garamond" w:hAnsi="Garamond"/>
      <w:sz w:val="20"/>
      <w:szCs w:val="24"/>
      <w:lang w:val="en-CA"/>
    </w:rPr>
    <w:tblPr/>
    <w:tcPr>
      <w:vAlign w:val="center"/>
    </w:tcPr>
  </w:style>
  <w:style w:type="paragraph" w:customStyle="1" w:styleId="xmsonormal">
    <w:name w:val="x_msonormal"/>
    <w:basedOn w:val="Normal"/>
    <w:rsid w:val="00A03B1A"/>
    <w:pPr>
      <w:spacing w:before="100" w:beforeAutospacing="1" w:after="100" w:afterAutospacing="1" w:line="240" w:lineRule="auto"/>
    </w:pPr>
    <w:rPr>
      <w:rFonts w:eastAsia="Times New Roman" w:cs="Times New Roman"/>
      <w:sz w:val="24"/>
      <w:szCs w:val="24"/>
      <w:lang w:val="en-CA"/>
    </w:rPr>
  </w:style>
  <w:style w:type="paragraph" w:customStyle="1" w:styleId="m4987062475491190184gmail-xmsonormal">
    <w:name w:val="m_4987062475491190184gmail-x_msonormal"/>
    <w:basedOn w:val="Normal"/>
    <w:rsid w:val="00251927"/>
    <w:pPr>
      <w:spacing w:before="100" w:beforeAutospacing="1" w:after="100" w:afterAutospacing="1" w:line="240" w:lineRule="auto"/>
    </w:pPr>
    <w:rPr>
      <w:rFonts w:eastAsia="Times New Roman" w:cs="Times New Roman"/>
      <w:sz w:val="24"/>
      <w:szCs w:val="24"/>
      <w:lang w:val="en-CA"/>
    </w:rPr>
  </w:style>
  <w:style w:type="paragraph" w:styleId="Title">
    <w:name w:val="Title"/>
    <w:basedOn w:val="Normal"/>
    <w:link w:val="TitleChar"/>
    <w:uiPriority w:val="10"/>
    <w:qFormat/>
    <w:rsid w:val="0043043F"/>
    <w:pPr>
      <w:widowControl w:val="0"/>
      <w:autoSpaceDE w:val="0"/>
      <w:autoSpaceDN w:val="0"/>
      <w:spacing w:after="0" w:line="298" w:lineRule="exact"/>
      <w:ind w:left="191" w:right="192"/>
      <w:jc w:val="center"/>
    </w:pPr>
    <w:rPr>
      <w:rFonts w:eastAsia="Times New Roman" w:cs="Times New Roman"/>
      <w:b/>
      <w:bCs/>
      <w:sz w:val="26"/>
      <w:szCs w:val="26"/>
    </w:rPr>
  </w:style>
  <w:style w:type="character" w:customStyle="1" w:styleId="TitleChar">
    <w:name w:val="Title Char"/>
    <w:basedOn w:val="DefaultParagraphFont"/>
    <w:link w:val="Title"/>
    <w:uiPriority w:val="10"/>
    <w:rsid w:val="0043043F"/>
    <w:rPr>
      <w:rFonts w:ascii="Times New Roman" w:eastAsia="Times New Roman" w:hAnsi="Times New Roman" w:cs="Times New Roman"/>
      <w:b/>
      <w:bCs/>
      <w:sz w:val="26"/>
      <w:szCs w:val="26"/>
    </w:rPr>
  </w:style>
  <w:style w:type="character" w:styleId="UnresolvedMention">
    <w:name w:val="Unresolved Mention"/>
    <w:basedOn w:val="DefaultParagraphFont"/>
    <w:uiPriority w:val="99"/>
    <w:semiHidden/>
    <w:unhideWhenUsed/>
    <w:rsid w:val="003D2F04"/>
    <w:rPr>
      <w:color w:val="605E5C"/>
      <w:shd w:val="clear" w:color="auto" w:fill="E1DFDD"/>
    </w:rPr>
  </w:style>
  <w:style w:type="character" w:styleId="Strong">
    <w:name w:val="Strong"/>
    <w:basedOn w:val="DefaultParagraphFont"/>
    <w:uiPriority w:val="22"/>
    <w:qFormat/>
    <w:rsid w:val="00BB0A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222959">
      <w:bodyDiv w:val="1"/>
      <w:marLeft w:val="0"/>
      <w:marRight w:val="0"/>
      <w:marTop w:val="0"/>
      <w:marBottom w:val="0"/>
      <w:divBdr>
        <w:top w:val="none" w:sz="0" w:space="0" w:color="auto"/>
        <w:left w:val="none" w:sz="0" w:space="0" w:color="auto"/>
        <w:bottom w:val="none" w:sz="0" w:space="0" w:color="auto"/>
        <w:right w:val="none" w:sz="0" w:space="0" w:color="auto"/>
      </w:divBdr>
    </w:div>
    <w:div w:id="317880802">
      <w:bodyDiv w:val="1"/>
      <w:marLeft w:val="0"/>
      <w:marRight w:val="0"/>
      <w:marTop w:val="0"/>
      <w:marBottom w:val="0"/>
      <w:divBdr>
        <w:top w:val="none" w:sz="0" w:space="0" w:color="auto"/>
        <w:left w:val="none" w:sz="0" w:space="0" w:color="auto"/>
        <w:bottom w:val="none" w:sz="0" w:space="0" w:color="auto"/>
        <w:right w:val="none" w:sz="0" w:space="0" w:color="auto"/>
      </w:divBdr>
    </w:div>
    <w:div w:id="468209823">
      <w:bodyDiv w:val="1"/>
      <w:marLeft w:val="0"/>
      <w:marRight w:val="0"/>
      <w:marTop w:val="0"/>
      <w:marBottom w:val="0"/>
      <w:divBdr>
        <w:top w:val="none" w:sz="0" w:space="0" w:color="auto"/>
        <w:left w:val="none" w:sz="0" w:space="0" w:color="auto"/>
        <w:bottom w:val="none" w:sz="0" w:space="0" w:color="auto"/>
        <w:right w:val="none" w:sz="0" w:space="0" w:color="auto"/>
      </w:divBdr>
    </w:div>
    <w:div w:id="604733368">
      <w:bodyDiv w:val="1"/>
      <w:marLeft w:val="0"/>
      <w:marRight w:val="0"/>
      <w:marTop w:val="0"/>
      <w:marBottom w:val="0"/>
      <w:divBdr>
        <w:top w:val="none" w:sz="0" w:space="0" w:color="auto"/>
        <w:left w:val="none" w:sz="0" w:space="0" w:color="auto"/>
        <w:bottom w:val="none" w:sz="0" w:space="0" w:color="auto"/>
        <w:right w:val="none" w:sz="0" w:space="0" w:color="auto"/>
      </w:divBdr>
    </w:div>
    <w:div w:id="690647699">
      <w:bodyDiv w:val="1"/>
      <w:marLeft w:val="0"/>
      <w:marRight w:val="0"/>
      <w:marTop w:val="0"/>
      <w:marBottom w:val="0"/>
      <w:divBdr>
        <w:top w:val="none" w:sz="0" w:space="0" w:color="auto"/>
        <w:left w:val="none" w:sz="0" w:space="0" w:color="auto"/>
        <w:bottom w:val="none" w:sz="0" w:space="0" w:color="auto"/>
        <w:right w:val="none" w:sz="0" w:space="0" w:color="auto"/>
      </w:divBdr>
    </w:div>
    <w:div w:id="924656350">
      <w:bodyDiv w:val="1"/>
      <w:marLeft w:val="0"/>
      <w:marRight w:val="0"/>
      <w:marTop w:val="0"/>
      <w:marBottom w:val="0"/>
      <w:divBdr>
        <w:top w:val="none" w:sz="0" w:space="0" w:color="auto"/>
        <w:left w:val="none" w:sz="0" w:space="0" w:color="auto"/>
        <w:bottom w:val="none" w:sz="0" w:space="0" w:color="auto"/>
        <w:right w:val="none" w:sz="0" w:space="0" w:color="auto"/>
      </w:divBdr>
    </w:div>
    <w:div w:id="958605690">
      <w:bodyDiv w:val="1"/>
      <w:marLeft w:val="0"/>
      <w:marRight w:val="0"/>
      <w:marTop w:val="0"/>
      <w:marBottom w:val="0"/>
      <w:divBdr>
        <w:top w:val="none" w:sz="0" w:space="0" w:color="auto"/>
        <w:left w:val="none" w:sz="0" w:space="0" w:color="auto"/>
        <w:bottom w:val="none" w:sz="0" w:space="0" w:color="auto"/>
        <w:right w:val="none" w:sz="0" w:space="0" w:color="auto"/>
      </w:divBdr>
    </w:div>
    <w:div w:id="1263996323">
      <w:bodyDiv w:val="1"/>
      <w:marLeft w:val="0"/>
      <w:marRight w:val="0"/>
      <w:marTop w:val="0"/>
      <w:marBottom w:val="0"/>
      <w:divBdr>
        <w:top w:val="none" w:sz="0" w:space="0" w:color="auto"/>
        <w:left w:val="none" w:sz="0" w:space="0" w:color="auto"/>
        <w:bottom w:val="none" w:sz="0" w:space="0" w:color="auto"/>
        <w:right w:val="none" w:sz="0" w:space="0" w:color="auto"/>
      </w:divBdr>
    </w:div>
    <w:div w:id="1307857217">
      <w:bodyDiv w:val="1"/>
      <w:marLeft w:val="0"/>
      <w:marRight w:val="0"/>
      <w:marTop w:val="0"/>
      <w:marBottom w:val="0"/>
      <w:divBdr>
        <w:top w:val="none" w:sz="0" w:space="0" w:color="auto"/>
        <w:left w:val="none" w:sz="0" w:space="0" w:color="auto"/>
        <w:bottom w:val="none" w:sz="0" w:space="0" w:color="auto"/>
        <w:right w:val="none" w:sz="0" w:space="0" w:color="auto"/>
      </w:divBdr>
    </w:div>
    <w:div w:id="1369456674">
      <w:bodyDiv w:val="1"/>
      <w:marLeft w:val="0"/>
      <w:marRight w:val="0"/>
      <w:marTop w:val="0"/>
      <w:marBottom w:val="0"/>
      <w:divBdr>
        <w:top w:val="none" w:sz="0" w:space="0" w:color="auto"/>
        <w:left w:val="none" w:sz="0" w:space="0" w:color="auto"/>
        <w:bottom w:val="none" w:sz="0" w:space="0" w:color="auto"/>
        <w:right w:val="none" w:sz="0" w:space="0" w:color="auto"/>
      </w:divBdr>
      <w:divsChild>
        <w:div w:id="839084792">
          <w:marLeft w:val="0"/>
          <w:marRight w:val="0"/>
          <w:marTop w:val="0"/>
          <w:marBottom w:val="0"/>
          <w:divBdr>
            <w:top w:val="none" w:sz="0" w:space="0" w:color="auto"/>
            <w:left w:val="none" w:sz="0" w:space="0" w:color="auto"/>
            <w:bottom w:val="none" w:sz="0" w:space="0" w:color="auto"/>
            <w:right w:val="none" w:sz="0" w:space="0" w:color="auto"/>
          </w:divBdr>
          <w:divsChild>
            <w:div w:id="1142045124">
              <w:marLeft w:val="0"/>
              <w:marRight w:val="0"/>
              <w:marTop w:val="0"/>
              <w:marBottom w:val="0"/>
              <w:divBdr>
                <w:top w:val="none" w:sz="0" w:space="0" w:color="auto"/>
                <w:left w:val="none" w:sz="0" w:space="0" w:color="auto"/>
                <w:bottom w:val="none" w:sz="0" w:space="0" w:color="auto"/>
                <w:right w:val="none" w:sz="0" w:space="0" w:color="auto"/>
              </w:divBdr>
              <w:divsChild>
                <w:div w:id="49692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87200">
      <w:bodyDiv w:val="1"/>
      <w:marLeft w:val="0"/>
      <w:marRight w:val="0"/>
      <w:marTop w:val="0"/>
      <w:marBottom w:val="0"/>
      <w:divBdr>
        <w:top w:val="none" w:sz="0" w:space="0" w:color="auto"/>
        <w:left w:val="none" w:sz="0" w:space="0" w:color="auto"/>
        <w:bottom w:val="none" w:sz="0" w:space="0" w:color="auto"/>
        <w:right w:val="none" w:sz="0" w:space="0" w:color="auto"/>
      </w:divBdr>
      <w:divsChild>
        <w:div w:id="1891501919">
          <w:marLeft w:val="0"/>
          <w:marRight w:val="0"/>
          <w:marTop w:val="0"/>
          <w:marBottom w:val="0"/>
          <w:divBdr>
            <w:top w:val="none" w:sz="0" w:space="0" w:color="auto"/>
            <w:left w:val="none" w:sz="0" w:space="0" w:color="auto"/>
            <w:bottom w:val="none" w:sz="0" w:space="0" w:color="auto"/>
            <w:right w:val="none" w:sz="0" w:space="0" w:color="auto"/>
          </w:divBdr>
          <w:divsChild>
            <w:div w:id="934442595">
              <w:marLeft w:val="0"/>
              <w:marRight w:val="0"/>
              <w:marTop w:val="0"/>
              <w:marBottom w:val="0"/>
              <w:divBdr>
                <w:top w:val="none" w:sz="0" w:space="0" w:color="auto"/>
                <w:left w:val="none" w:sz="0" w:space="0" w:color="auto"/>
                <w:bottom w:val="none" w:sz="0" w:space="0" w:color="auto"/>
                <w:right w:val="none" w:sz="0" w:space="0" w:color="auto"/>
              </w:divBdr>
              <w:divsChild>
                <w:div w:id="1886216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09655">
      <w:bodyDiv w:val="1"/>
      <w:marLeft w:val="0"/>
      <w:marRight w:val="0"/>
      <w:marTop w:val="0"/>
      <w:marBottom w:val="0"/>
      <w:divBdr>
        <w:top w:val="none" w:sz="0" w:space="0" w:color="auto"/>
        <w:left w:val="none" w:sz="0" w:space="0" w:color="auto"/>
        <w:bottom w:val="none" w:sz="0" w:space="0" w:color="auto"/>
        <w:right w:val="none" w:sz="0" w:space="0" w:color="auto"/>
      </w:divBdr>
    </w:div>
    <w:div w:id="1424452668">
      <w:bodyDiv w:val="1"/>
      <w:marLeft w:val="0"/>
      <w:marRight w:val="0"/>
      <w:marTop w:val="0"/>
      <w:marBottom w:val="0"/>
      <w:divBdr>
        <w:top w:val="none" w:sz="0" w:space="0" w:color="auto"/>
        <w:left w:val="none" w:sz="0" w:space="0" w:color="auto"/>
        <w:bottom w:val="none" w:sz="0" w:space="0" w:color="auto"/>
        <w:right w:val="none" w:sz="0" w:space="0" w:color="auto"/>
      </w:divBdr>
    </w:div>
    <w:div w:id="1499467847">
      <w:bodyDiv w:val="1"/>
      <w:marLeft w:val="0"/>
      <w:marRight w:val="0"/>
      <w:marTop w:val="0"/>
      <w:marBottom w:val="0"/>
      <w:divBdr>
        <w:top w:val="none" w:sz="0" w:space="0" w:color="auto"/>
        <w:left w:val="none" w:sz="0" w:space="0" w:color="auto"/>
        <w:bottom w:val="none" w:sz="0" w:space="0" w:color="auto"/>
        <w:right w:val="none" w:sz="0" w:space="0" w:color="auto"/>
      </w:divBdr>
    </w:div>
    <w:div w:id="1630865922">
      <w:bodyDiv w:val="1"/>
      <w:marLeft w:val="0"/>
      <w:marRight w:val="0"/>
      <w:marTop w:val="0"/>
      <w:marBottom w:val="0"/>
      <w:divBdr>
        <w:top w:val="none" w:sz="0" w:space="0" w:color="auto"/>
        <w:left w:val="none" w:sz="0" w:space="0" w:color="auto"/>
        <w:bottom w:val="none" w:sz="0" w:space="0" w:color="auto"/>
        <w:right w:val="none" w:sz="0" w:space="0" w:color="auto"/>
      </w:divBdr>
    </w:div>
    <w:div w:id="1736080371">
      <w:bodyDiv w:val="1"/>
      <w:marLeft w:val="0"/>
      <w:marRight w:val="0"/>
      <w:marTop w:val="0"/>
      <w:marBottom w:val="0"/>
      <w:divBdr>
        <w:top w:val="none" w:sz="0" w:space="0" w:color="auto"/>
        <w:left w:val="none" w:sz="0" w:space="0" w:color="auto"/>
        <w:bottom w:val="none" w:sz="0" w:space="0" w:color="auto"/>
        <w:right w:val="none" w:sz="0" w:space="0" w:color="auto"/>
      </w:divBdr>
      <w:divsChild>
        <w:div w:id="551186559">
          <w:marLeft w:val="0"/>
          <w:marRight w:val="0"/>
          <w:marTop w:val="0"/>
          <w:marBottom w:val="0"/>
          <w:divBdr>
            <w:top w:val="none" w:sz="0" w:space="0" w:color="auto"/>
            <w:left w:val="none" w:sz="0" w:space="0" w:color="auto"/>
            <w:bottom w:val="none" w:sz="0" w:space="0" w:color="auto"/>
            <w:right w:val="none" w:sz="0" w:space="0" w:color="auto"/>
          </w:divBdr>
          <w:divsChild>
            <w:div w:id="1089961500">
              <w:marLeft w:val="0"/>
              <w:marRight w:val="0"/>
              <w:marTop w:val="0"/>
              <w:marBottom w:val="0"/>
              <w:divBdr>
                <w:top w:val="none" w:sz="0" w:space="0" w:color="auto"/>
                <w:left w:val="none" w:sz="0" w:space="0" w:color="auto"/>
                <w:bottom w:val="none" w:sz="0" w:space="0" w:color="auto"/>
                <w:right w:val="none" w:sz="0" w:space="0" w:color="auto"/>
              </w:divBdr>
              <w:divsChild>
                <w:div w:id="1343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322053">
      <w:bodyDiv w:val="1"/>
      <w:marLeft w:val="0"/>
      <w:marRight w:val="0"/>
      <w:marTop w:val="0"/>
      <w:marBottom w:val="0"/>
      <w:divBdr>
        <w:top w:val="none" w:sz="0" w:space="0" w:color="auto"/>
        <w:left w:val="none" w:sz="0" w:space="0" w:color="auto"/>
        <w:bottom w:val="none" w:sz="0" w:space="0" w:color="auto"/>
        <w:right w:val="none" w:sz="0" w:space="0" w:color="auto"/>
      </w:divBdr>
    </w:div>
    <w:div w:id="1818449385">
      <w:bodyDiv w:val="1"/>
      <w:marLeft w:val="0"/>
      <w:marRight w:val="0"/>
      <w:marTop w:val="0"/>
      <w:marBottom w:val="0"/>
      <w:divBdr>
        <w:top w:val="none" w:sz="0" w:space="0" w:color="auto"/>
        <w:left w:val="none" w:sz="0" w:space="0" w:color="auto"/>
        <w:bottom w:val="none" w:sz="0" w:space="0" w:color="auto"/>
        <w:right w:val="none" w:sz="0" w:space="0" w:color="auto"/>
      </w:divBdr>
      <w:divsChild>
        <w:div w:id="780494214">
          <w:marLeft w:val="0"/>
          <w:marRight w:val="0"/>
          <w:marTop w:val="0"/>
          <w:marBottom w:val="0"/>
          <w:divBdr>
            <w:top w:val="none" w:sz="0" w:space="0" w:color="auto"/>
            <w:left w:val="none" w:sz="0" w:space="0" w:color="auto"/>
            <w:bottom w:val="none" w:sz="0" w:space="0" w:color="auto"/>
            <w:right w:val="none" w:sz="0" w:space="0" w:color="auto"/>
          </w:divBdr>
          <w:divsChild>
            <w:div w:id="1322612545">
              <w:marLeft w:val="0"/>
              <w:marRight w:val="0"/>
              <w:marTop w:val="0"/>
              <w:marBottom w:val="0"/>
              <w:divBdr>
                <w:top w:val="none" w:sz="0" w:space="0" w:color="auto"/>
                <w:left w:val="none" w:sz="0" w:space="0" w:color="auto"/>
                <w:bottom w:val="none" w:sz="0" w:space="0" w:color="auto"/>
                <w:right w:val="none" w:sz="0" w:space="0" w:color="auto"/>
              </w:divBdr>
              <w:divsChild>
                <w:div w:id="1210992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348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cid:image001.jpg@01DAA5C9.A31E1C40"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56D08F-DFCD-40A6-B5D5-CA5BC54DE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18</Pages>
  <Words>7960</Words>
  <Characters>41794</Characters>
  <Application>Microsoft Office Word</Application>
  <DocSecurity>0</DocSecurity>
  <Lines>663</Lines>
  <Paragraphs>365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49389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 Giroux</dc:creator>
  <cp:keywords/>
  <dc:description/>
  <cp:lastModifiedBy>SECRETARIAT (FG)</cp:lastModifiedBy>
  <cp:revision>4</cp:revision>
  <dcterms:created xsi:type="dcterms:W3CDTF">2026-02-13T05:36:00Z</dcterms:created>
  <dcterms:modified xsi:type="dcterms:W3CDTF">2026-02-14T04:18:00Z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2025-03-13T09:09:29Z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a0133e1c-c6a9-47c3-9061-75504040f19c</vt:lpwstr>
  </property>
  <property fmtid="{D5CDD505-2E9C-101B-9397-08002B2CF9AE}" pid="7" name="MSIP_Label_defa4170-0d19-0005-0004-bc88714345d2_ActionId">
    <vt:lpwstr>fbb004b6-a6cd-4f08-9075-8f4b31b7c1f8</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0x010100B5B5B23BB235034599A9F468DEC9F333</vt:lpwstr>
  </property>
</Properties>
</file>